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bookmarkEnd w:id="0"/>
          <w:p w14:paraId="46B2733D" w14:textId="46054B5D"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ins w:id="1" w:author="Jennifer Diaz" w:date="2024-01-09T09:53:00Z">
              <w:r w:rsidR="003A19E0" w:rsidRPr="003A19E0">
                <w:rPr>
                  <w:rFonts w:asciiTheme="minorHAnsi" w:hAnsiTheme="minorHAnsi" w:cstheme="minorHAnsi"/>
                  <w:szCs w:val="24"/>
                </w:rPr>
                <w:t xml:space="preserve"> IN*SOURCE has successfully provided support to the disability community in Indiana through grants and contracts with state and federal agencies since 1975. IN*SOURCE is one of the first five federally funded parent training and information centers in the nation and is the newly awarded Statewide Family Engagement Center for Indiana. IN*SOURCE has held state and federal contracts for the entirety of our nearly 50-year history. While we have traditionally focused on Special Education Parent Support using a Parents Helping Parents approach, we have been training transition-age youth for the past nine years. We have a partnership with the Indiana Department of Corrections to bring </w:t>
              </w:r>
              <w:proofErr w:type="gramStart"/>
              <w:r w:rsidR="003A19E0" w:rsidRPr="003A19E0">
                <w:rPr>
                  <w:rFonts w:asciiTheme="minorHAnsi" w:hAnsiTheme="minorHAnsi" w:cstheme="minorHAnsi"/>
                  <w:szCs w:val="24"/>
                </w:rPr>
                <w:t>Pre-ETS</w:t>
              </w:r>
              <w:proofErr w:type="gramEnd"/>
              <w:r w:rsidR="003A19E0" w:rsidRPr="003A19E0">
                <w:rPr>
                  <w:rFonts w:asciiTheme="minorHAnsi" w:hAnsiTheme="minorHAnsi" w:cstheme="minorHAnsi"/>
                  <w:szCs w:val="24"/>
                </w:rPr>
                <w:t xml:space="preserve"> to students who are incarcerated and have Indiana’s only virtual Pre-ETS program which can easily be delivered to students with disabilities attending online schools and students with disabilities that attend college. IN*SOURCE has had longstanding representation on disability-related state-level committees and commissions including VR’s Transition Advisory Council and Commission. We seek continued involvement with </w:t>
              </w:r>
              <w:proofErr w:type="gramStart"/>
              <w:r w:rsidR="003A19E0" w:rsidRPr="003A19E0">
                <w:rPr>
                  <w:rFonts w:asciiTheme="minorHAnsi" w:hAnsiTheme="minorHAnsi" w:cstheme="minorHAnsi"/>
                  <w:szCs w:val="24"/>
                </w:rPr>
                <w:t>Pre-ETS</w:t>
              </w:r>
              <w:proofErr w:type="gramEnd"/>
              <w:r w:rsidR="003A19E0" w:rsidRPr="003A19E0">
                <w:rPr>
                  <w:rFonts w:asciiTheme="minorHAnsi" w:hAnsiTheme="minorHAnsi" w:cstheme="minorHAnsi"/>
                  <w:szCs w:val="24"/>
                </w:rPr>
                <w:t xml:space="preserve"> because it is a vehicle to reach more transition-age youth and to help bring about better postsecondary outcomes for people with disabilities. Improved postsecondary outcomes for people with disabilities are of tremendous relevance and importance to families and to IN*SOURCE as a family organization.</w:t>
              </w:r>
            </w:ins>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4361DFB8" w14:textId="2CD88480" w:rsidR="003A19E0" w:rsidRPr="003A19E0" w:rsidRDefault="003A19E0" w:rsidP="003A19E0">
            <w:pPr>
              <w:rPr>
                <w:ins w:id="2" w:author="Jennifer Diaz" w:date="2024-01-09T10:02:00Z"/>
                <w:rFonts w:asciiTheme="minorHAnsi" w:hAnsiTheme="minorHAnsi" w:cstheme="minorHAnsi"/>
                <w:szCs w:val="24"/>
              </w:rPr>
            </w:pPr>
            <w:ins w:id="3" w:author="Jennifer Diaz" w:date="2024-01-09T10:02:00Z">
              <w:r w:rsidRPr="003A19E0">
                <w:rPr>
                  <w:rFonts w:asciiTheme="minorHAnsi" w:hAnsiTheme="minorHAnsi" w:cstheme="minorHAnsi"/>
                  <w:szCs w:val="24"/>
                </w:rPr>
                <w:t xml:space="preserve">IN*SOURCE is an incorporated not-for-profit organization formed in the State of </w:t>
              </w:r>
            </w:ins>
            <w:ins w:id="4" w:author="Jennifer Diaz" w:date="2024-01-09T10:03:00Z">
              <w:r w:rsidRPr="003A19E0">
                <w:rPr>
                  <w:rFonts w:asciiTheme="minorHAnsi" w:hAnsiTheme="minorHAnsi" w:cstheme="minorHAnsi"/>
                  <w:szCs w:val="24"/>
                </w:rPr>
                <w:t>Indiana and</w:t>
              </w:r>
            </w:ins>
            <w:ins w:id="5" w:author="Jennifer Diaz" w:date="2024-01-09T10:02:00Z">
              <w:r w:rsidRPr="003A19E0">
                <w:rPr>
                  <w:rFonts w:asciiTheme="minorHAnsi" w:hAnsiTheme="minorHAnsi" w:cstheme="minorHAnsi"/>
                  <w:szCs w:val="24"/>
                </w:rPr>
                <w:t xml:space="preserve"> is recognized as being tax-exempt under section 501(c)(3) of the Internal Revenue Code.  We are funded through grants and contracts with federal and state agencies that are consistent with our vision that our social and moral purpose ensures </w:t>
              </w:r>
              <w:r w:rsidRPr="003A19E0">
                <w:rPr>
                  <w:rFonts w:asciiTheme="minorHAnsi" w:hAnsiTheme="minorHAnsi" w:cstheme="minorHAnsi"/>
                  <w:szCs w:val="24"/>
                </w:rPr>
                <w:lastRenderedPageBreak/>
                <w:t>that every child with a disability has inclusive opportunities, well-being, and equitable access to appropriate challenges. </w:t>
              </w:r>
            </w:ins>
          </w:p>
          <w:p w14:paraId="1CD066B2" w14:textId="77777777" w:rsidR="003A19E0" w:rsidRPr="003A19E0" w:rsidRDefault="003A19E0" w:rsidP="003A19E0">
            <w:pPr>
              <w:rPr>
                <w:ins w:id="6" w:author="Jennifer Diaz" w:date="2024-01-09T10:02:00Z"/>
                <w:rFonts w:asciiTheme="minorHAnsi" w:hAnsiTheme="minorHAnsi" w:cstheme="minorHAnsi"/>
                <w:szCs w:val="24"/>
              </w:rPr>
            </w:pPr>
          </w:p>
          <w:p w14:paraId="02006DC5" w14:textId="77777777" w:rsidR="003A19E0" w:rsidRPr="003A19E0" w:rsidRDefault="003A19E0" w:rsidP="003A19E0">
            <w:pPr>
              <w:rPr>
                <w:ins w:id="7" w:author="Jennifer Diaz" w:date="2024-01-09T10:02:00Z"/>
                <w:rFonts w:asciiTheme="minorHAnsi" w:hAnsiTheme="minorHAnsi" w:cstheme="minorHAnsi"/>
                <w:szCs w:val="24"/>
              </w:rPr>
            </w:pPr>
            <w:ins w:id="8" w:author="Jennifer Diaz" w:date="2024-01-09T10:02:00Z">
              <w:r w:rsidRPr="003A19E0">
                <w:rPr>
                  <w:rFonts w:asciiTheme="minorHAnsi" w:hAnsiTheme="minorHAnsi" w:cstheme="minorHAnsi"/>
                  <w:szCs w:val="24"/>
                </w:rPr>
                <w:t>Appendix 8: Articles of Incorporation (1975)</w:t>
              </w:r>
            </w:ins>
          </w:p>
          <w:p w14:paraId="657FCD65" w14:textId="77777777" w:rsidR="003A19E0" w:rsidRPr="003A19E0" w:rsidRDefault="003A19E0" w:rsidP="003A19E0">
            <w:pPr>
              <w:rPr>
                <w:ins w:id="9" w:author="Jennifer Diaz" w:date="2024-01-09T10:02:00Z"/>
                <w:rFonts w:asciiTheme="minorHAnsi" w:hAnsiTheme="minorHAnsi" w:cstheme="minorHAnsi"/>
                <w:szCs w:val="24"/>
              </w:rPr>
            </w:pPr>
            <w:ins w:id="10" w:author="Jennifer Diaz" w:date="2024-01-09T10:02:00Z">
              <w:r w:rsidRPr="003A19E0">
                <w:rPr>
                  <w:rFonts w:asciiTheme="minorHAnsi" w:hAnsiTheme="minorHAnsi" w:cstheme="minorHAnsi"/>
                  <w:szCs w:val="24"/>
                </w:rPr>
                <w:t>Appendix 9: Articles of Amendment (Name Change, 1990) </w:t>
              </w:r>
            </w:ins>
          </w:p>
          <w:p w14:paraId="72F789B0" w14:textId="77777777" w:rsidR="003A19E0" w:rsidRPr="003A19E0" w:rsidRDefault="003A19E0" w:rsidP="003A19E0">
            <w:pPr>
              <w:rPr>
                <w:ins w:id="11" w:author="Jennifer Diaz" w:date="2024-01-09T10:02:00Z"/>
                <w:rFonts w:asciiTheme="minorHAnsi" w:hAnsiTheme="minorHAnsi" w:cstheme="minorHAnsi"/>
                <w:szCs w:val="24"/>
              </w:rPr>
            </w:pPr>
            <w:ins w:id="12" w:author="Jennifer Diaz" w:date="2024-01-09T10:02:00Z">
              <w:r w:rsidRPr="003A19E0">
                <w:rPr>
                  <w:rFonts w:asciiTheme="minorHAnsi" w:hAnsiTheme="minorHAnsi" w:cstheme="minorHAnsi"/>
                  <w:szCs w:val="24"/>
                </w:rPr>
                <w:t>Appendix 10: Organizational Chart</w:t>
              </w:r>
            </w:ins>
          </w:p>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13"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6D1DF2CE" w14:textId="5AC03D73" w:rsidR="003A19E0" w:rsidRPr="003A19E0" w:rsidRDefault="003A19E0" w:rsidP="003A19E0">
            <w:pPr>
              <w:rPr>
                <w:ins w:id="14" w:author="Jennifer Diaz" w:date="2024-01-09T10:02:00Z"/>
                <w:rFonts w:asciiTheme="minorHAnsi" w:hAnsiTheme="minorHAnsi" w:cstheme="minorHAnsi"/>
                <w:szCs w:val="24"/>
              </w:rPr>
            </w:pPr>
            <w:ins w:id="15" w:author="Jennifer Diaz" w:date="2024-01-09T10:02:00Z">
              <w:r w:rsidRPr="003A19E0">
                <w:rPr>
                  <w:rFonts w:asciiTheme="minorHAnsi" w:hAnsiTheme="minorHAnsi" w:cstheme="minorHAnsi"/>
                  <w:szCs w:val="24"/>
                </w:rPr>
                <w:t xml:space="preserve"> IN*SOURCE is committed to hiring and serving individuals in the state of </w:t>
              </w:r>
            </w:ins>
            <w:ins w:id="16" w:author="Jennifer Diaz" w:date="2024-01-09T10:03:00Z">
              <w:r w:rsidRPr="003A19E0">
                <w:rPr>
                  <w:rFonts w:asciiTheme="minorHAnsi" w:hAnsiTheme="minorHAnsi" w:cstheme="minorHAnsi"/>
                  <w:szCs w:val="24"/>
                </w:rPr>
                <w:t>Indiana</w:t>
              </w:r>
            </w:ins>
            <w:ins w:id="17" w:author="Jennifer Diaz" w:date="2024-01-09T10:02:00Z">
              <w:r w:rsidRPr="003A19E0">
                <w:rPr>
                  <w:rFonts w:asciiTheme="minorHAnsi" w:hAnsiTheme="minorHAnsi" w:cstheme="minorHAnsi"/>
                  <w:szCs w:val="24"/>
                </w:rPr>
                <w:t xml:space="preserve"> in an inclusive way which represents the state’s diversity in an equitable way. IN*SOURCE identifies underserved populations as individuals who identify as racial and ethnic minorities which have been traditionally underserved including Native American groups, </w:t>
              </w:r>
            </w:ins>
            <w:ins w:id="18" w:author="Jennifer Diaz" w:date="2024-01-09T10:03:00Z">
              <w:r w:rsidRPr="003A19E0">
                <w:rPr>
                  <w:rFonts w:asciiTheme="minorHAnsi" w:hAnsiTheme="minorHAnsi" w:cstheme="minorHAnsi"/>
                  <w:szCs w:val="24"/>
                </w:rPr>
                <w:t>low-income</w:t>
              </w:r>
            </w:ins>
            <w:ins w:id="19" w:author="Jennifer Diaz" w:date="2024-01-09T10:02:00Z">
              <w:r w:rsidRPr="003A19E0">
                <w:rPr>
                  <w:rFonts w:asciiTheme="minorHAnsi" w:hAnsiTheme="minorHAnsi" w:cstheme="minorHAnsi"/>
                  <w:szCs w:val="24"/>
                </w:rPr>
                <w:t xml:space="preserve"> groups, having a primary language that is other than English, having a disability, incarcerated youth, military families, and youth in foster care. On an annual basis, IN*SOURCE analyzes demographic information of individuals served and breaks it down by staff regions. The purpose of this exercise is to compare our service delivery to individuals in underserved categories with that of the demographics in each region using enrollment data from the Indiana Department of Education. We take time to identify and plan to increase outreach to specific underserved populations </w:t>
              </w:r>
            </w:ins>
            <w:ins w:id="20" w:author="Jennifer Diaz" w:date="2024-01-09T10:03:00Z">
              <w:r w:rsidRPr="003A19E0">
                <w:rPr>
                  <w:rFonts w:asciiTheme="minorHAnsi" w:hAnsiTheme="minorHAnsi" w:cstheme="minorHAnsi"/>
                  <w:szCs w:val="24"/>
                </w:rPr>
                <w:t>to</w:t>
              </w:r>
            </w:ins>
            <w:ins w:id="21" w:author="Jennifer Diaz" w:date="2024-01-09T10:02:00Z">
              <w:r w:rsidRPr="003A19E0">
                <w:rPr>
                  <w:rFonts w:asciiTheme="minorHAnsi" w:hAnsiTheme="minorHAnsi" w:cstheme="minorHAnsi"/>
                  <w:szCs w:val="24"/>
                </w:rPr>
                <w:t xml:space="preserve"> improve representation in our service of individuals from identified underserved populations. Each staff person then works with our Outreach Coordinator and their supervisor to incorporate the plan into their daily work to ensure accountability for representative services to individuals from underserved populations.</w:t>
              </w:r>
            </w:ins>
          </w:p>
          <w:p w14:paraId="30F8A932" w14:textId="4611CD34" w:rsidR="003A19E0" w:rsidRPr="003A19E0" w:rsidRDefault="003A19E0" w:rsidP="003A19E0">
            <w:pPr>
              <w:rPr>
                <w:ins w:id="22" w:author="Jennifer Diaz" w:date="2024-01-09T10:02:00Z"/>
                <w:rFonts w:asciiTheme="minorHAnsi" w:hAnsiTheme="minorHAnsi" w:cstheme="minorHAnsi"/>
                <w:szCs w:val="24"/>
              </w:rPr>
            </w:pPr>
            <w:ins w:id="23" w:author="Jennifer Diaz" w:date="2024-01-09T10:02:00Z">
              <w:r w:rsidRPr="003A19E0">
                <w:rPr>
                  <w:rFonts w:asciiTheme="minorHAnsi" w:hAnsiTheme="minorHAnsi" w:cstheme="minorHAnsi"/>
                  <w:szCs w:val="24"/>
                </w:rPr>
                <w:t xml:space="preserve">Additionally, IN*SOURCE is committed to employing and providing leadership opportunities for individuals with diverse racial and ethnic backgrounds. Appendix 5 Executive staff &amp; Board Diversity Composition identifies the leadership of IN*SOURCE. Specifically, IN*SOURCE has a </w:t>
              </w:r>
            </w:ins>
            <w:ins w:id="24" w:author="Jennifer Diaz" w:date="2024-01-09T10:03:00Z">
              <w:r w:rsidRPr="003A19E0">
                <w:rPr>
                  <w:rFonts w:asciiTheme="minorHAnsi" w:hAnsiTheme="minorHAnsi" w:cstheme="minorHAnsi"/>
                  <w:szCs w:val="24"/>
                </w:rPr>
                <w:t>board</w:t>
              </w:r>
            </w:ins>
            <w:ins w:id="25" w:author="Jennifer Diaz" w:date="2024-01-09T10:02:00Z">
              <w:r w:rsidRPr="003A19E0">
                <w:rPr>
                  <w:rFonts w:asciiTheme="minorHAnsi" w:hAnsiTheme="minorHAnsi" w:cstheme="minorHAnsi"/>
                  <w:szCs w:val="24"/>
                </w:rPr>
                <w:t xml:space="preserve"> and </w:t>
              </w:r>
            </w:ins>
            <w:ins w:id="26" w:author="Jennifer Diaz" w:date="2024-01-09T10:03:00Z">
              <w:r>
                <w:rPr>
                  <w:rFonts w:asciiTheme="minorHAnsi" w:hAnsiTheme="minorHAnsi" w:cstheme="minorHAnsi"/>
                  <w:szCs w:val="24"/>
                </w:rPr>
                <w:t>a</w:t>
              </w:r>
              <w:r w:rsidRPr="003A19E0">
                <w:rPr>
                  <w:rFonts w:asciiTheme="minorHAnsi" w:hAnsiTheme="minorHAnsi" w:cstheme="minorHAnsi"/>
                  <w:szCs w:val="24"/>
                </w:rPr>
                <w:t xml:space="preserve"> staff</w:t>
              </w:r>
            </w:ins>
            <w:ins w:id="27" w:author="Jennifer Diaz" w:date="2024-01-09T10:02:00Z">
              <w:r w:rsidRPr="003A19E0">
                <w:rPr>
                  <w:rFonts w:asciiTheme="minorHAnsi" w:hAnsiTheme="minorHAnsi" w:cstheme="minorHAnsi"/>
                  <w:szCs w:val="24"/>
                </w:rPr>
                <w:t xml:space="preserve"> </w:t>
              </w:r>
            </w:ins>
            <w:ins w:id="28" w:author="Jennifer Diaz" w:date="2024-01-09T10:03:00Z">
              <w:r>
                <w:rPr>
                  <w:rFonts w:asciiTheme="minorHAnsi" w:hAnsiTheme="minorHAnsi" w:cstheme="minorHAnsi"/>
                  <w:szCs w:val="24"/>
                </w:rPr>
                <w:t>that are</w:t>
              </w:r>
            </w:ins>
            <w:ins w:id="29" w:author="Jennifer Diaz" w:date="2024-01-09T10:02:00Z">
              <w:r w:rsidRPr="003A19E0">
                <w:rPr>
                  <w:rFonts w:asciiTheme="minorHAnsi" w:hAnsiTheme="minorHAnsi" w:cstheme="minorHAnsi"/>
                  <w:szCs w:val="24"/>
                </w:rPr>
                <w:t xml:space="preserve"> composed primarily of parents of children with disabilities. The IN*SOURCE board is composed of the following racial, ethnic, and language identities: 86% White, 7% Black, 7% Asian; 93% are not of </w:t>
              </w:r>
            </w:ins>
            <w:ins w:id="30" w:author="Jennifer Diaz" w:date="2024-01-09T10:03:00Z">
              <w:r w:rsidRPr="003A19E0">
                <w:rPr>
                  <w:rFonts w:asciiTheme="minorHAnsi" w:hAnsiTheme="minorHAnsi" w:cstheme="minorHAnsi"/>
                  <w:szCs w:val="24"/>
                </w:rPr>
                <w:t>Hispanic</w:t>
              </w:r>
            </w:ins>
            <w:ins w:id="31" w:author="Jennifer Diaz" w:date="2024-01-09T10:02:00Z">
              <w:r w:rsidRPr="003A19E0">
                <w:rPr>
                  <w:rFonts w:asciiTheme="minorHAnsi" w:hAnsiTheme="minorHAnsi" w:cstheme="minorHAnsi"/>
                  <w:szCs w:val="24"/>
                </w:rPr>
                <w:t xml:space="preserve"> ethnicity and 7% are of </w:t>
              </w:r>
            </w:ins>
            <w:ins w:id="32" w:author="Jennifer Diaz" w:date="2024-01-09T10:03:00Z">
              <w:r w:rsidRPr="003A19E0">
                <w:rPr>
                  <w:rFonts w:asciiTheme="minorHAnsi" w:hAnsiTheme="minorHAnsi" w:cstheme="minorHAnsi"/>
                  <w:szCs w:val="24"/>
                </w:rPr>
                <w:t>Hispanic</w:t>
              </w:r>
            </w:ins>
            <w:ins w:id="33" w:author="Jennifer Diaz" w:date="2024-01-09T10:02:00Z">
              <w:r w:rsidRPr="003A19E0">
                <w:rPr>
                  <w:rFonts w:asciiTheme="minorHAnsi" w:hAnsiTheme="minorHAnsi" w:cstheme="minorHAnsi"/>
                  <w:szCs w:val="24"/>
                </w:rPr>
                <w:t xml:space="preserve"> ethnicity; 93% speak only English, 7% speak languages other than English (Languages include Urdu &amp; Hindi). The IN*SOURCE leadership staff is </w:t>
              </w:r>
            </w:ins>
            <w:ins w:id="34" w:author="Jennifer Diaz" w:date="2024-01-09T10:03:00Z">
              <w:r w:rsidRPr="003A19E0">
                <w:rPr>
                  <w:rFonts w:asciiTheme="minorHAnsi" w:hAnsiTheme="minorHAnsi" w:cstheme="minorHAnsi"/>
                  <w:szCs w:val="24"/>
                </w:rPr>
                <w:t>composing</w:t>
              </w:r>
            </w:ins>
            <w:ins w:id="35" w:author="Jennifer Diaz" w:date="2024-01-09T10:02:00Z">
              <w:r w:rsidRPr="003A19E0">
                <w:rPr>
                  <w:rFonts w:asciiTheme="minorHAnsi" w:hAnsiTheme="minorHAnsi" w:cstheme="minorHAnsi"/>
                  <w:szCs w:val="24"/>
                </w:rPr>
                <w:t xml:space="preserve"> of the following racial, ethnic and language identities: 89% White, 11% Black; 95% are not of </w:t>
              </w:r>
            </w:ins>
            <w:ins w:id="36" w:author="Jennifer Diaz" w:date="2024-01-09T10:03:00Z">
              <w:r w:rsidRPr="003A19E0">
                <w:rPr>
                  <w:rFonts w:asciiTheme="minorHAnsi" w:hAnsiTheme="minorHAnsi" w:cstheme="minorHAnsi"/>
                  <w:szCs w:val="24"/>
                </w:rPr>
                <w:t>Hispanic</w:t>
              </w:r>
            </w:ins>
            <w:ins w:id="37" w:author="Jennifer Diaz" w:date="2024-01-09T10:02:00Z">
              <w:r w:rsidRPr="003A19E0">
                <w:rPr>
                  <w:rFonts w:asciiTheme="minorHAnsi" w:hAnsiTheme="minorHAnsi" w:cstheme="minorHAnsi"/>
                  <w:szCs w:val="24"/>
                </w:rPr>
                <w:t xml:space="preserve"> ethnicity and 5% are of </w:t>
              </w:r>
            </w:ins>
            <w:ins w:id="38" w:author="Jennifer Diaz" w:date="2024-01-09T10:03:00Z">
              <w:r w:rsidRPr="003A19E0">
                <w:rPr>
                  <w:rFonts w:asciiTheme="minorHAnsi" w:hAnsiTheme="minorHAnsi" w:cstheme="minorHAnsi"/>
                  <w:szCs w:val="24"/>
                </w:rPr>
                <w:t>Hispanic</w:t>
              </w:r>
            </w:ins>
            <w:ins w:id="39" w:author="Jennifer Diaz" w:date="2024-01-09T10:02:00Z">
              <w:r w:rsidRPr="003A19E0">
                <w:rPr>
                  <w:rFonts w:asciiTheme="minorHAnsi" w:hAnsiTheme="minorHAnsi" w:cstheme="minorHAnsi"/>
                  <w:szCs w:val="24"/>
                </w:rPr>
                <w:t xml:space="preserve"> ethnicity; 89% speak only English and 11% speak languages other than English (languages include Spanish and American Sign Language). IN*SOURCE as an organization currently employs a staff consisting of all women. </w:t>
              </w:r>
            </w:ins>
          </w:p>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2CF336AB" w14:textId="77777777" w:rsidR="003A19E0" w:rsidRPr="003A19E0" w:rsidRDefault="003A19E0" w:rsidP="003A19E0">
            <w:pPr>
              <w:rPr>
                <w:ins w:id="40" w:author="Jennifer Diaz" w:date="2024-01-09T10:02:00Z"/>
                <w:rFonts w:asciiTheme="minorHAnsi" w:hAnsiTheme="minorHAnsi" w:cstheme="minorHAnsi"/>
                <w:szCs w:val="24"/>
              </w:rPr>
            </w:pPr>
            <w:ins w:id="41" w:author="Jennifer Diaz" w:date="2024-01-09T10:02:00Z">
              <w:r w:rsidRPr="003A19E0">
                <w:rPr>
                  <w:rFonts w:asciiTheme="minorHAnsi" w:hAnsiTheme="minorHAnsi" w:cstheme="minorHAnsi"/>
                  <w:szCs w:val="24"/>
                </w:rPr>
                <w:t>IN*SOURCE goes through rigorous audits on an annual basis to ensure compliance and appropriate fiscal responsibility according to  </w:t>
              </w:r>
            </w:ins>
          </w:p>
          <w:p w14:paraId="098508FA" w14:textId="3C44E8A7" w:rsidR="003A19E0" w:rsidRPr="003A19E0" w:rsidRDefault="003A19E0" w:rsidP="003A19E0">
            <w:pPr>
              <w:rPr>
                <w:ins w:id="42" w:author="Jennifer Diaz" w:date="2024-01-09T10:02:00Z"/>
                <w:rFonts w:asciiTheme="minorHAnsi" w:hAnsiTheme="minorHAnsi" w:cstheme="minorHAnsi"/>
                <w:szCs w:val="24"/>
              </w:rPr>
            </w:pPr>
            <w:ins w:id="43" w:author="Jennifer Diaz" w:date="2024-01-09T10:02:00Z">
              <w:r w:rsidRPr="003A19E0">
                <w:rPr>
                  <w:rFonts w:asciiTheme="minorHAnsi" w:hAnsiTheme="minorHAnsi" w:cstheme="minorHAnsi"/>
                  <w:szCs w:val="24"/>
                </w:rPr>
                <w:t>Appendix 6: audited financial statements for the two (2) most recently completed fiscal years.</w:t>
              </w:r>
            </w:ins>
          </w:p>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C01DD1E" w14:textId="0384BDB5" w:rsidR="00382E8E" w:rsidRPr="00382E8E" w:rsidRDefault="00382E8E" w:rsidP="00382E8E">
            <w:pPr>
              <w:rPr>
                <w:ins w:id="44" w:author="Jennifer Diaz" w:date="2024-01-09T10:04:00Z"/>
                <w:rFonts w:asciiTheme="minorHAnsi" w:hAnsiTheme="minorHAnsi" w:cstheme="minorHAnsi"/>
                <w:szCs w:val="24"/>
              </w:rPr>
            </w:pPr>
            <w:ins w:id="45" w:author="Jennifer Diaz" w:date="2024-01-09T10:04:00Z">
              <w:r w:rsidRPr="00382E8E">
                <w:rPr>
                  <w:rFonts w:asciiTheme="minorHAnsi" w:hAnsiTheme="minorHAnsi" w:cstheme="minorHAnsi"/>
                  <w:szCs w:val="24"/>
                </w:rPr>
                <w:t>The Executive Director, Dr. Dawn McGrath and the Business Director, Amber Oliva, have reviewed this proposal and attest to the thoroughness and correctness of all financial information supplied in this proposal. Our organization participates in an annual audit of our financial practices and documents. The following quotes are drawn from the most recent report: “Management is responsible for the selection and use of appropriate accounting policies. In our opinion, those policies are appropriate, comply with U.S. generally accepted accounting principles (GAAP) and industry practices were consistently applied…Management monitors cost allowability of such costs and monitors its compliance with other programmatic regulations…We believe that the presentation of the financial statements, including their overall neutrality, consistency, and clarity of the disclosures, are appropriate and in conformity with GAAP…We noted no transactions entered into by the Organization during the year for which there is a lack of authoritative guidance or consensus.” </w:t>
              </w:r>
            </w:ins>
          </w:p>
          <w:p w14:paraId="0E8C7622" w14:textId="4BFFD156" w:rsidR="00382E8E" w:rsidRPr="00382E8E" w:rsidRDefault="00382E8E" w:rsidP="00382E8E">
            <w:pPr>
              <w:rPr>
                <w:ins w:id="46" w:author="Jennifer Diaz" w:date="2024-01-09T10:04:00Z"/>
                <w:rFonts w:asciiTheme="minorHAnsi" w:hAnsiTheme="minorHAnsi" w:cstheme="minorHAnsi"/>
                <w:szCs w:val="24"/>
              </w:rPr>
            </w:pPr>
            <w:ins w:id="47" w:author="Jennifer Diaz" w:date="2024-01-09T10:04:00Z">
              <w:r w:rsidRPr="00382E8E">
                <w:rPr>
                  <w:rFonts w:asciiTheme="minorHAnsi" w:hAnsiTheme="minorHAnsi" w:cstheme="minorHAnsi"/>
                  <w:szCs w:val="24"/>
                </w:rPr>
                <w:t xml:space="preserve">Our Board has provided proper oversight of the financial functions of our </w:t>
              </w:r>
              <w:r w:rsidRPr="00382E8E">
                <w:rPr>
                  <w:rFonts w:asciiTheme="minorHAnsi" w:hAnsiTheme="minorHAnsi" w:cstheme="minorHAnsi"/>
                  <w:szCs w:val="24"/>
                </w:rPr>
                <w:lastRenderedPageBreak/>
                <w:t>organization, including the authorization of the audit and the approval of quarterly financial reports. However, the Board does not involve themselves in management decisions or the execution of internal control procedures as reflected in Appendix 7: Authorizing Document, Board Bylaws. All members of the Board sign a conflict-of-interest form annually which includes a commitment to the Duty of Obedience, Duty of Loyalty, and Duty of Care.</w:t>
              </w:r>
            </w:ins>
          </w:p>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6E42FF41" w:rsidR="0009502C" w:rsidRPr="00A2550B" w:rsidRDefault="00382E8E" w:rsidP="0009502C">
            <w:pPr>
              <w:rPr>
                <w:rFonts w:asciiTheme="minorHAnsi" w:hAnsiTheme="minorHAnsi" w:cstheme="minorHAnsi"/>
                <w:szCs w:val="24"/>
              </w:rPr>
            </w:pPr>
            <w:ins w:id="48" w:author="Jennifer Diaz" w:date="2024-01-09T10:04:00Z">
              <w:r w:rsidRPr="00382E8E">
                <w:rPr>
                  <w:rFonts w:asciiTheme="minorHAnsi" w:hAnsiTheme="minorHAnsi" w:cstheme="minorHAnsi"/>
                  <w:szCs w:val="24"/>
                </w:rPr>
                <w:t xml:space="preserve">The acceptance of the mandatory clauses is indicated in our Executive Summary. On non-mandatory clauses, Section 28 of the Sample Contract stipulates certain levels of policy coverage. Whereas the sample contract identifies commercial general liability with a minimum of $700,000 per person and $5,000,000 per occurrence in coverage, IN*SOURCE’s current maximum liability coverage is $3,000,000 Aggregate, $1,000,000 Occurrence, $1,000,000 Umbrella, with automobile liability at $1,000,000, errors and omissions liability at $2,000,000 Aggregate: $1,000,000 Occurrence and valuable papers coverage at $100,000. After discussing the scope of work involved for </w:t>
              </w:r>
              <w:proofErr w:type="gramStart"/>
              <w:r w:rsidRPr="00382E8E">
                <w:rPr>
                  <w:rFonts w:asciiTheme="minorHAnsi" w:hAnsiTheme="minorHAnsi" w:cstheme="minorHAnsi"/>
                  <w:szCs w:val="24"/>
                </w:rPr>
                <w:t>Pre-E</w:t>
              </w:r>
            </w:ins>
            <w:ins w:id="49" w:author="Jennifer Diaz" w:date="2024-01-09T10:05:00Z">
              <w:r>
                <w:rPr>
                  <w:rFonts w:asciiTheme="minorHAnsi" w:hAnsiTheme="minorHAnsi" w:cstheme="minorHAnsi"/>
                  <w:szCs w:val="24"/>
                </w:rPr>
                <w:t>TS</w:t>
              </w:r>
            </w:ins>
            <w:proofErr w:type="gramEnd"/>
            <w:ins w:id="50" w:author="Jennifer Diaz" w:date="2024-01-09T10:04:00Z">
              <w:r w:rsidRPr="00382E8E">
                <w:rPr>
                  <w:rFonts w:asciiTheme="minorHAnsi" w:hAnsiTheme="minorHAnsi" w:cstheme="minorHAnsi"/>
                  <w:szCs w:val="24"/>
                </w:rPr>
                <w:t xml:space="preserve"> and consulting with our insurance broker, we believe that our current level of coverage is adequate. If this is negotiable, we would like to maintain our current level of coverage. If a higher coverage level is required, we are very open to understanding the needs and reasoning behind the $5,000,000 coverage. We propose alternative specific wording that would replace each instance of $5,000,000 in Section 28 with $3,000,000 in the final contract.</w:t>
              </w:r>
            </w:ins>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5"/>
        <w:gridCol w:w="4345"/>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B6B4184" w:rsidR="0009502C" w:rsidRPr="00A2550B" w:rsidRDefault="00FC4A8D" w:rsidP="0009502C">
            <w:pPr>
              <w:rPr>
                <w:rFonts w:asciiTheme="minorHAnsi" w:hAnsiTheme="minorHAnsi" w:cstheme="minorHAnsi"/>
                <w:szCs w:val="24"/>
              </w:rPr>
            </w:pPr>
            <w:ins w:id="51" w:author="Jennifer Diaz" w:date="2024-01-12T15:34:00Z">
              <w:r>
                <w:rPr>
                  <w:rFonts w:asciiTheme="minorHAnsi" w:hAnsiTheme="minorHAnsi" w:cstheme="minorHAnsi"/>
                  <w:szCs w:val="24"/>
                </w:rPr>
                <w:t>Indiana Department of Education, Office of Special Education</w:t>
              </w:r>
            </w:ins>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8E44ADC" w14:textId="615E4A8D" w:rsidR="0009502C" w:rsidRDefault="00FC4A8D" w:rsidP="0009502C">
            <w:pPr>
              <w:rPr>
                <w:ins w:id="52" w:author="Jennifer Diaz" w:date="2024-01-12T15:34:00Z"/>
                <w:rFonts w:asciiTheme="minorHAnsi" w:hAnsiTheme="minorHAnsi" w:cstheme="minorHAnsi"/>
                <w:szCs w:val="24"/>
              </w:rPr>
            </w:pPr>
            <w:ins w:id="53" w:author="Jennifer Diaz" w:date="2024-01-12T15:34:00Z">
              <w:r>
                <w:rPr>
                  <w:rFonts w:asciiTheme="minorHAnsi" w:hAnsiTheme="minorHAnsi" w:cstheme="minorHAnsi"/>
                  <w:szCs w:val="24"/>
                </w:rPr>
                <w:t>Indiana Government Center North, 9</w:t>
              </w:r>
            </w:ins>
            <w:r w:rsidR="000F6013">
              <w:rPr>
                <w:rFonts w:asciiTheme="minorHAnsi" w:hAnsiTheme="minorHAnsi" w:cstheme="minorHAnsi"/>
                <w:szCs w:val="24"/>
              </w:rPr>
              <w:t>th</w:t>
            </w:r>
            <w:ins w:id="54" w:author="Jennifer Diaz" w:date="2024-01-12T15:34:00Z">
              <w:r>
                <w:rPr>
                  <w:rFonts w:asciiTheme="minorHAnsi" w:hAnsiTheme="minorHAnsi" w:cstheme="minorHAnsi"/>
                  <w:szCs w:val="24"/>
                </w:rPr>
                <w:t xml:space="preserve"> </w:t>
              </w:r>
              <w:proofErr w:type="gramStart"/>
              <w:r>
                <w:rPr>
                  <w:rFonts w:asciiTheme="minorHAnsi" w:hAnsiTheme="minorHAnsi" w:cstheme="minorHAnsi"/>
                  <w:szCs w:val="24"/>
                </w:rPr>
                <w:t>floor</w:t>
              </w:r>
              <w:proofErr w:type="gramEnd"/>
            </w:ins>
          </w:p>
          <w:p w14:paraId="3DB44E55" w14:textId="26D2086B" w:rsidR="00FC4A8D" w:rsidRPr="00A2550B" w:rsidRDefault="00FC4A8D" w:rsidP="0009502C">
            <w:pPr>
              <w:rPr>
                <w:rFonts w:asciiTheme="minorHAnsi" w:hAnsiTheme="minorHAnsi" w:cstheme="minorHAnsi"/>
                <w:szCs w:val="24"/>
              </w:rPr>
            </w:pPr>
            <w:ins w:id="55" w:author="Jennifer Diaz" w:date="2024-01-12T15:34:00Z">
              <w:r>
                <w:rPr>
                  <w:rFonts w:asciiTheme="minorHAnsi" w:hAnsiTheme="minorHAnsi" w:cstheme="minorHAnsi"/>
                  <w:szCs w:val="24"/>
                </w:rPr>
                <w:lastRenderedPageBreak/>
                <w:t>100 N Sen</w:t>
              </w:r>
            </w:ins>
            <w:ins w:id="56" w:author="Jennifer Diaz" w:date="2024-01-12T15:35:00Z">
              <w:r>
                <w:rPr>
                  <w:rFonts w:asciiTheme="minorHAnsi" w:hAnsiTheme="minorHAnsi" w:cstheme="minorHAnsi"/>
                  <w:szCs w:val="24"/>
                </w:rPr>
                <w:t>ate Ave</w:t>
              </w:r>
            </w:ins>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4428" w:type="dxa"/>
            <w:shd w:val="clear" w:color="auto" w:fill="FFFF99"/>
          </w:tcPr>
          <w:p w14:paraId="333EF371" w14:textId="3E2B815C" w:rsidR="0009502C" w:rsidRPr="00A2550B" w:rsidRDefault="00FC4A8D" w:rsidP="0009502C">
            <w:pPr>
              <w:rPr>
                <w:rFonts w:asciiTheme="minorHAnsi" w:hAnsiTheme="minorHAnsi" w:cstheme="minorHAnsi"/>
                <w:szCs w:val="24"/>
              </w:rPr>
            </w:pPr>
            <w:ins w:id="57" w:author="Jennifer Diaz" w:date="2024-01-12T15:35:00Z">
              <w:r>
                <w:rPr>
                  <w:rFonts w:asciiTheme="minorHAnsi" w:hAnsiTheme="minorHAnsi" w:cstheme="minorHAnsi"/>
                  <w:szCs w:val="24"/>
                </w:rPr>
                <w:t>Indianapolis, IN 46204</w:t>
              </w:r>
            </w:ins>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0C51117C" w:rsidR="0009502C" w:rsidRPr="00A2550B" w:rsidRDefault="00FC4A8D" w:rsidP="0009502C">
            <w:pPr>
              <w:rPr>
                <w:rFonts w:asciiTheme="minorHAnsi" w:hAnsiTheme="minorHAnsi" w:cstheme="minorHAnsi"/>
                <w:szCs w:val="24"/>
              </w:rPr>
            </w:pPr>
            <w:ins w:id="58" w:author="Jennifer Diaz" w:date="2024-01-12T15:35:00Z">
              <w:r>
                <w:rPr>
                  <w:rFonts w:asciiTheme="minorHAnsi" w:hAnsiTheme="minorHAnsi" w:cstheme="minorHAnsi"/>
                  <w:szCs w:val="24"/>
                </w:rPr>
                <w:fldChar w:fldCharType="begin"/>
              </w:r>
              <w:r>
                <w:rPr>
                  <w:rFonts w:asciiTheme="minorHAnsi" w:hAnsiTheme="minorHAnsi" w:cstheme="minorHAnsi"/>
                  <w:szCs w:val="24"/>
                </w:rPr>
                <w:instrText>HYPERLINK "http://www.doe.in.gov"</w:instrText>
              </w:r>
              <w:r>
                <w:rPr>
                  <w:rFonts w:asciiTheme="minorHAnsi" w:hAnsiTheme="minorHAnsi" w:cstheme="minorHAnsi"/>
                  <w:szCs w:val="24"/>
                </w:rPr>
              </w:r>
              <w:r>
                <w:rPr>
                  <w:rFonts w:asciiTheme="minorHAnsi" w:hAnsiTheme="minorHAnsi" w:cstheme="minorHAnsi"/>
                  <w:szCs w:val="24"/>
                </w:rPr>
                <w:fldChar w:fldCharType="separate"/>
              </w:r>
              <w:r w:rsidRPr="000D7C1A">
                <w:rPr>
                  <w:rStyle w:val="Hyperlink"/>
                  <w:rFonts w:asciiTheme="minorHAnsi" w:hAnsiTheme="minorHAnsi" w:cstheme="minorHAnsi"/>
                  <w:szCs w:val="24"/>
                </w:rPr>
                <w:t>www.doe.in.gov</w:t>
              </w:r>
              <w:r>
                <w:rPr>
                  <w:rFonts w:asciiTheme="minorHAnsi" w:hAnsiTheme="minorHAnsi" w:cstheme="minorHAnsi"/>
                  <w:szCs w:val="24"/>
                </w:rPr>
                <w:fldChar w:fldCharType="end"/>
              </w:r>
            </w:ins>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5B4D39E0" w:rsidR="0009502C" w:rsidRPr="00A2550B" w:rsidRDefault="00FC4A8D" w:rsidP="0009502C">
            <w:pPr>
              <w:rPr>
                <w:rFonts w:asciiTheme="minorHAnsi" w:hAnsiTheme="minorHAnsi" w:cstheme="minorHAnsi"/>
                <w:szCs w:val="24"/>
              </w:rPr>
            </w:pPr>
            <w:ins w:id="59" w:author="Jennifer Diaz" w:date="2024-01-12T15:35:00Z">
              <w:r>
                <w:rPr>
                  <w:rFonts w:asciiTheme="minorHAnsi" w:hAnsiTheme="minorHAnsi" w:cstheme="minorHAnsi"/>
                  <w:szCs w:val="24"/>
                </w:rPr>
                <w:t>Nancy Holsapple</w:t>
              </w:r>
            </w:ins>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59F9BD88" w:rsidR="008F4E85" w:rsidRPr="00A2550B" w:rsidRDefault="00FC4A8D" w:rsidP="0009502C">
            <w:pPr>
              <w:rPr>
                <w:rFonts w:asciiTheme="minorHAnsi" w:hAnsiTheme="minorHAnsi" w:cstheme="minorHAnsi"/>
                <w:szCs w:val="24"/>
              </w:rPr>
            </w:pPr>
            <w:ins w:id="60" w:author="Jennifer Diaz" w:date="2024-01-12T15:35:00Z">
              <w:r>
                <w:rPr>
                  <w:rFonts w:asciiTheme="minorHAnsi" w:hAnsiTheme="minorHAnsi" w:cstheme="minorHAnsi"/>
                  <w:szCs w:val="24"/>
                </w:rPr>
                <w:t>State Director of Special Education</w:t>
              </w:r>
            </w:ins>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21896BA2" w:rsidR="0009502C" w:rsidRPr="00A2550B" w:rsidRDefault="00FC4A8D" w:rsidP="0009502C">
            <w:pPr>
              <w:rPr>
                <w:rFonts w:asciiTheme="minorHAnsi" w:hAnsiTheme="minorHAnsi" w:cstheme="minorHAnsi"/>
                <w:szCs w:val="24"/>
              </w:rPr>
            </w:pPr>
            <w:ins w:id="61" w:author="Jennifer Diaz" w:date="2024-01-12T15:35:00Z">
              <w:r>
                <w:rPr>
                  <w:rFonts w:asciiTheme="minorHAnsi" w:hAnsiTheme="minorHAnsi" w:cstheme="minorHAnsi"/>
                  <w:szCs w:val="24"/>
                </w:rPr>
                <w:t>317-2326622</w:t>
              </w:r>
            </w:ins>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6CA1725C" w:rsidR="0009502C" w:rsidRPr="00A2550B" w:rsidRDefault="00FC4A8D" w:rsidP="0009502C">
            <w:pPr>
              <w:rPr>
                <w:rFonts w:asciiTheme="minorHAnsi" w:hAnsiTheme="minorHAnsi" w:cstheme="minorHAnsi"/>
                <w:szCs w:val="24"/>
              </w:rPr>
            </w:pPr>
            <w:ins w:id="62" w:author="Jennifer Diaz" w:date="2024-01-12T15:36:00Z">
              <w:r>
                <w:rPr>
                  <w:rFonts w:asciiTheme="minorHAnsi" w:hAnsiTheme="minorHAnsi" w:cstheme="minorHAnsi"/>
                  <w:szCs w:val="24"/>
                </w:rPr>
                <w:t>n/a</w:t>
              </w:r>
            </w:ins>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6ABA3C82" w:rsidR="0009502C" w:rsidRPr="00A2550B" w:rsidRDefault="00FC4A8D" w:rsidP="0009502C">
            <w:pPr>
              <w:rPr>
                <w:rFonts w:asciiTheme="minorHAnsi" w:hAnsiTheme="minorHAnsi" w:cstheme="minorHAnsi"/>
                <w:szCs w:val="24"/>
              </w:rPr>
            </w:pPr>
            <w:ins w:id="63" w:author="Jennifer Diaz" w:date="2024-01-12T15:36:00Z">
              <w:r>
                <w:rPr>
                  <w:rFonts w:asciiTheme="minorHAnsi" w:hAnsiTheme="minorHAnsi" w:cstheme="minorHAnsi"/>
                  <w:szCs w:val="24"/>
                </w:rPr>
                <w:fldChar w:fldCharType="begin"/>
              </w:r>
              <w:r>
                <w:rPr>
                  <w:rFonts w:asciiTheme="minorHAnsi" w:hAnsiTheme="minorHAnsi" w:cstheme="minorHAnsi"/>
                  <w:szCs w:val="24"/>
                </w:rPr>
                <w:instrText>HYPERLINK "mailto:nholsapple@doe.in.gov"</w:instrText>
              </w:r>
              <w:r>
                <w:rPr>
                  <w:rFonts w:asciiTheme="minorHAnsi" w:hAnsiTheme="minorHAnsi" w:cstheme="minorHAnsi"/>
                  <w:szCs w:val="24"/>
                </w:rPr>
              </w:r>
              <w:r>
                <w:rPr>
                  <w:rFonts w:asciiTheme="minorHAnsi" w:hAnsiTheme="minorHAnsi" w:cstheme="minorHAnsi"/>
                  <w:szCs w:val="24"/>
                </w:rPr>
                <w:fldChar w:fldCharType="separate"/>
              </w:r>
              <w:r w:rsidRPr="000D7C1A">
                <w:rPr>
                  <w:rStyle w:val="Hyperlink"/>
                  <w:rFonts w:asciiTheme="minorHAnsi" w:hAnsiTheme="minorHAnsi" w:cstheme="minorHAnsi"/>
                  <w:szCs w:val="24"/>
                </w:rPr>
                <w:t>nholsapple@doe.in.gov</w:t>
              </w:r>
              <w:r>
                <w:rPr>
                  <w:rFonts w:asciiTheme="minorHAnsi" w:hAnsiTheme="minorHAnsi" w:cstheme="minorHAnsi"/>
                  <w:szCs w:val="24"/>
                </w:rPr>
                <w:fldChar w:fldCharType="end"/>
              </w:r>
            </w:ins>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14A9281C" w:rsidR="0009502C" w:rsidRPr="00A2550B" w:rsidRDefault="00FC4A8D" w:rsidP="0009502C">
            <w:pPr>
              <w:rPr>
                <w:rFonts w:asciiTheme="minorHAnsi" w:hAnsiTheme="minorHAnsi" w:cstheme="minorHAnsi"/>
                <w:szCs w:val="24"/>
              </w:rPr>
            </w:pPr>
            <w:ins w:id="64" w:author="Jennifer Diaz" w:date="2024-01-12T15:36:00Z">
              <w:r>
                <w:rPr>
                  <w:rFonts w:asciiTheme="minorHAnsi" w:hAnsiTheme="minorHAnsi" w:cstheme="minorHAnsi"/>
                  <w:szCs w:val="24"/>
                </w:rPr>
                <w:t>State of Indiana, Education</w:t>
              </w:r>
            </w:ins>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6B43490E" w:rsidR="0009502C" w:rsidRPr="00A2550B" w:rsidRDefault="00FC4A8D" w:rsidP="0009502C">
            <w:pPr>
              <w:rPr>
                <w:rFonts w:asciiTheme="minorHAnsi" w:hAnsiTheme="minorHAnsi" w:cstheme="minorHAnsi"/>
                <w:szCs w:val="24"/>
              </w:rPr>
            </w:pPr>
            <w:ins w:id="65" w:author="Jennifer Diaz" w:date="2024-01-12T15:40:00Z">
              <w:r w:rsidRPr="00FC4A8D">
                <w:rPr>
                  <w:rFonts w:asciiTheme="minorHAnsi" w:hAnsiTheme="minorHAnsi" w:cstheme="minorHAnsi"/>
                  <w:szCs w:val="24"/>
                </w:rPr>
                <w:t>Center on Community Living and Careers at Indiana Institute of Disability and Community</w:t>
              </w:r>
            </w:ins>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57C60CB" w:rsidR="0009502C" w:rsidRPr="00A2550B" w:rsidRDefault="00FC4A8D" w:rsidP="0009502C">
            <w:pPr>
              <w:rPr>
                <w:rFonts w:asciiTheme="minorHAnsi" w:hAnsiTheme="minorHAnsi" w:cstheme="minorHAnsi"/>
                <w:szCs w:val="24"/>
              </w:rPr>
            </w:pPr>
            <w:ins w:id="66" w:author="Jennifer Diaz" w:date="2024-01-12T15:40:00Z">
              <w:r w:rsidRPr="00FC4A8D">
                <w:rPr>
                  <w:rFonts w:asciiTheme="minorHAnsi" w:hAnsiTheme="minorHAnsi" w:cstheme="minorHAnsi"/>
                  <w:szCs w:val="24"/>
                </w:rPr>
                <w:t>2810 E. Discovery Parkway</w:t>
              </w:r>
            </w:ins>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131B283F" w:rsidR="0009502C" w:rsidRPr="00A2550B" w:rsidRDefault="00FC4A8D" w:rsidP="0009502C">
            <w:pPr>
              <w:rPr>
                <w:rFonts w:asciiTheme="minorHAnsi" w:hAnsiTheme="minorHAnsi" w:cstheme="minorHAnsi"/>
                <w:szCs w:val="24"/>
              </w:rPr>
            </w:pPr>
            <w:ins w:id="67" w:author="Jennifer Diaz" w:date="2024-01-12T15:41:00Z">
              <w:r w:rsidRPr="00FC4A8D">
                <w:rPr>
                  <w:rFonts w:asciiTheme="minorHAnsi" w:hAnsiTheme="minorHAnsi" w:cstheme="minorHAnsi"/>
                  <w:szCs w:val="24"/>
                </w:rPr>
                <w:t>Bloomington, IN 47408</w:t>
              </w:r>
            </w:ins>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5BB0FDD9" w:rsidR="0009502C" w:rsidRPr="00A2550B" w:rsidRDefault="00FC4A8D" w:rsidP="0009502C">
            <w:pPr>
              <w:rPr>
                <w:rFonts w:asciiTheme="minorHAnsi" w:hAnsiTheme="minorHAnsi" w:cstheme="minorHAnsi"/>
                <w:szCs w:val="24"/>
              </w:rPr>
            </w:pPr>
            <w:ins w:id="68" w:author="Jennifer Diaz" w:date="2024-01-12T15:41:00Z">
              <w:r w:rsidRPr="00FC4A8D">
                <w:rPr>
                  <w:rFonts w:asciiTheme="minorHAnsi" w:hAnsiTheme="minorHAnsi" w:cstheme="minorHAnsi"/>
                  <w:szCs w:val="24"/>
                </w:rPr>
                <w:fldChar w:fldCharType="begin"/>
              </w:r>
              <w:r w:rsidRPr="00FC4A8D">
                <w:rPr>
                  <w:rFonts w:asciiTheme="minorHAnsi" w:hAnsiTheme="minorHAnsi" w:cstheme="minorHAnsi"/>
                  <w:szCs w:val="24"/>
                </w:rPr>
                <w:instrText>HYPERLINK "http://www.iidc.indiana.edu/cclc"</w:instrText>
              </w:r>
              <w:r w:rsidRPr="00FC4A8D">
                <w:rPr>
                  <w:rFonts w:asciiTheme="minorHAnsi" w:hAnsiTheme="minorHAnsi" w:cstheme="minorHAnsi"/>
                  <w:szCs w:val="24"/>
                </w:rPr>
              </w:r>
              <w:r w:rsidRPr="00FC4A8D">
                <w:rPr>
                  <w:rFonts w:asciiTheme="minorHAnsi" w:hAnsiTheme="minorHAnsi" w:cstheme="minorHAnsi"/>
                  <w:szCs w:val="24"/>
                </w:rPr>
                <w:fldChar w:fldCharType="separate"/>
              </w:r>
              <w:r w:rsidRPr="00FC4A8D">
                <w:rPr>
                  <w:rStyle w:val="Hyperlink"/>
                  <w:rFonts w:asciiTheme="minorHAnsi" w:hAnsiTheme="minorHAnsi" w:cstheme="minorHAnsi"/>
                  <w:szCs w:val="24"/>
                </w:rPr>
                <w:t>www.iidc.indiana.edu/cclc</w:t>
              </w:r>
              <w:r w:rsidRPr="00FC4A8D">
                <w:rPr>
                  <w:rFonts w:asciiTheme="minorHAnsi" w:hAnsiTheme="minorHAnsi" w:cstheme="minorHAnsi"/>
                  <w:szCs w:val="24"/>
                </w:rPr>
                <w:fldChar w:fldCharType="end"/>
              </w:r>
              <w:r>
                <w:rPr>
                  <w:rFonts w:asciiTheme="minorHAnsi" w:hAnsiTheme="minorHAnsi" w:cstheme="minorHAnsi"/>
                  <w:szCs w:val="24"/>
                </w:rPr>
                <w:t xml:space="preserve"> </w:t>
              </w:r>
            </w:ins>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6BFD736F" w:rsidR="0009502C" w:rsidRPr="00A2550B" w:rsidRDefault="00FC4A8D" w:rsidP="0009502C">
            <w:pPr>
              <w:rPr>
                <w:rFonts w:asciiTheme="minorHAnsi" w:hAnsiTheme="minorHAnsi" w:cstheme="minorHAnsi"/>
                <w:szCs w:val="24"/>
              </w:rPr>
            </w:pPr>
            <w:ins w:id="69" w:author="Jennifer Diaz" w:date="2024-01-12T15:41:00Z">
              <w:r>
                <w:rPr>
                  <w:rFonts w:asciiTheme="minorHAnsi" w:hAnsiTheme="minorHAnsi" w:cstheme="minorHAnsi"/>
                  <w:szCs w:val="24"/>
                </w:rPr>
                <w:t>Judith Gross, Ph.D.</w:t>
              </w:r>
            </w:ins>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494D98A1" w:rsidR="008F4E85" w:rsidRPr="00A2550B" w:rsidRDefault="00FC4A8D" w:rsidP="0009502C">
            <w:pPr>
              <w:rPr>
                <w:rFonts w:asciiTheme="minorHAnsi" w:hAnsiTheme="minorHAnsi" w:cstheme="minorHAnsi"/>
                <w:szCs w:val="24"/>
              </w:rPr>
            </w:pPr>
            <w:ins w:id="70" w:author="Jennifer Diaz" w:date="2024-01-12T15:41:00Z">
              <w:r>
                <w:rPr>
                  <w:rFonts w:asciiTheme="minorHAnsi" w:hAnsiTheme="minorHAnsi" w:cstheme="minorHAnsi"/>
                  <w:szCs w:val="24"/>
                </w:rPr>
                <w:t>Director</w:t>
              </w:r>
            </w:ins>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CC65908" w:rsidR="0009502C" w:rsidRPr="00A2550B" w:rsidRDefault="00FC4A8D" w:rsidP="0009502C">
            <w:pPr>
              <w:rPr>
                <w:rFonts w:asciiTheme="minorHAnsi" w:hAnsiTheme="minorHAnsi" w:cstheme="minorHAnsi"/>
                <w:szCs w:val="24"/>
              </w:rPr>
            </w:pPr>
            <w:ins w:id="71" w:author="Jennifer Diaz" w:date="2024-01-12T15:41:00Z">
              <w:r w:rsidRPr="00FC4A8D">
                <w:rPr>
                  <w:rFonts w:asciiTheme="minorHAnsi" w:hAnsiTheme="minorHAnsi" w:cstheme="minorHAnsi"/>
                  <w:szCs w:val="24"/>
                </w:rPr>
                <w:t>812-855-7484</w:t>
              </w:r>
            </w:ins>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663E7068" w:rsidR="0009502C" w:rsidRPr="00A2550B" w:rsidRDefault="00FC4A8D" w:rsidP="0009502C">
            <w:pPr>
              <w:rPr>
                <w:rFonts w:asciiTheme="minorHAnsi" w:hAnsiTheme="minorHAnsi" w:cstheme="minorHAnsi"/>
                <w:szCs w:val="24"/>
              </w:rPr>
            </w:pPr>
            <w:ins w:id="72" w:author="Jennifer Diaz" w:date="2024-01-12T15:41:00Z">
              <w:r>
                <w:rPr>
                  <w:rFonts w:asciiTheme="minorHAnsi" w:hAnsiTheme="minorHAnsi" w:cstheme="minorHAnsi"/>
                  <w:szCs w:val="24"/>
                </w:rPr>
                <w:t>n/a</w:t>
              </w:r>
            </w:ins>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3509243F" w:rsidR="0009502C" w:rsidRPr="00A2550B" w:rsidRDefault="00FC4A8D" w:rsidP="0009502C">
            <w:pPr>
              <w:rPr>
                <w:rFonts w:asciiTheme="minorHAnsi" w:hAnsiTheme="minorHAnsi" w:cstheme="minorHAnsi"/>
                <w:szCs w:val="24"/>
              </w:rPr>
            </w:pPr>
            <w:ins w:id="73" w:author="Jennifer Diaz" w:date="2024-01-12T15:42:00Z">
              <w:r w:rsidRPr="00FC4A8D">
                <w:rPr>
                  <w:rFonts w:asciiTheme="minorHAnsi" w:hAnsiTheme="minorHAnsi" w:cstheme="minorHAnsi"/>
                  <w:szCs w:val="24"/>
                </w:rPr>
                <w:fldChar w:fldCharType="begin"/>
              </w:r>
              <w:r w:rsidRPr="00FC4A8D">
                <w:rPr>
                  <w:rFonts w:asciiTheme="minorHAnsi" w:hAnsiTheme="minorHAnsi" w:cstheme="minorHAnsi"/>
                  <w:szCs w:val="24"/>
                </w:rPr>
                <w:instrText>HYPERLINK "mailto:jmsgross@iu.edu"</w:instrText>
              </w:r>
              <w:r w:rsidRPr="00FC4A8D">
                <w:rPr>
                  <w:rFonts w:asciiTheme="minorHAnsi" w:hAnsiTheme="minorHAnsi" w:cstheme="minorHAnsi"/>
                  <w:szCs w:val="24"/>
                </w:rPr>
              </w:r>
              <w:r w:rsidRPr="00FC4A8D">
                <w:rPr>
                  <w:rFonts w:asciiTheme="minorHAnsi" w:hAnsiTheme="minorHAnsi" w:cstheme="minorHAnsi"/>
                  <w:szCs w:val="24"/>
                </w:rPr>
                <w:fldChar w:fldCharType="separate"/>
              </w:r>
              <w:r w:rsidRPr="00FC4A8D">
                <w:rPr>
                  <w:rStyle w:val="Hyperlink"/>
                  <w:rFonts w:asciiTheme="minorHAnsi" w:hAnsiTheme="minorHAnsi" w:cstheme="minorHAnsi"/>
                  <w:szCs w:val="24"/>
                </w:rPr>
                <w:t>jmsgross@iu.edu</w:t>
              </w:r>
              <w:r w:rsidRPr="00FC4A8D">
                <w:rPr>
                  <w:rFonts w:asciiTheme="minorHAnsi" w:hAnsiTheme="minorHAnsi" w:cstheme="minorHAnsi"/>
                  <w:szCs w:val="24"/>
                </w:rPr>
                <w:fldChar w:fldCharType="end"/>
              </w:r>
            </w:ins>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48FE79C1" w:rsidR="0009502C" w:rsidRPr="00A2550B" w:rsidRDefault="00082980" w:rsidP="0009502C">
            <w:pPr>
              <w:rPr>
                <w:rFonts w:asciiTheme="minorHAnsi" w:hAnsiTheme="minorHAnsi" w:cstheme="minorHAnsi"/>
                <w:szCs w:val="24"/>
              </w:rPr>
            </w:pPr>
            <w:ins w:id="74" w:author="Jennifer Diaz" w:date="2024-01-12T15:42:00Z">
              <w:r w:rsidRPr="00082980">
                <w:rPr>
                  <w:rFonts w:asciiTheme="minorHAnsi" w:hAnsiTheme="minorHAnsi" w:cstheme="minorHAnsi"/>
                  <w:szCs w:val="24"/>
                </w:rPr>
                <w:t>Higher Education, Disability &amp; Careers</w:t>
              </w:r>
            </w:ins>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5EBF7A9" w:rsidR="0009502C" w:rsidRPr="00A2550B" w:rsidRDefault="0019235D" w:rsidP="0009502C">
            <w:pPr>
              <w:rPr>
                <w:rFonts w:asciiTheme="minorHAnsi" w:hAnsiTheme="minorHAnsi" w:cstheme="minorHAnsi"/>
                <w:szCs w:val="24"/>
              </w:rPr>
            </w:pPr>
            <w:ins w:id="75" w:author="Jennifer Diaz" w:date="2024-01-16T10:22:00Z">
              <w:r w:rsidRPr="0019235D">
                <w:rPr>
                  <w:rFonts w:asciiTheme="minorHAnsi" w:hAnsiTheme="minorHAnsi" w:cstheme="minorHAnsi"/>
                  <w:szCs w:val="24"/>
                </w:rPr>
                <w:t>Region C Parent Training Technical Assistance Center/WIFACETS</w:t>
              </w:r>
            </w:ins>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130184E" w:rsidR="0009502C" w:rsidRPr="00A2550B" w:rsidRDefault="0019235D" w:rsidP="0009502C">
            <w:pPr>
              <w:rPr>
                <w:rFonts w:asciiTheme="minorHAnsi" w:hAnsiTheme="minorHAnsi" w:cstheme="minorHAnsi"/>
                <w:szCs w:val="24"/>
              </w:rPr>
            </w:pPr>
            <w:ins w:id="76" w:author="Jennifer Diaz" w:date="2024-01-16T10:23:00Z">
              <w:r w:rsidRPr="0019235D">
                <w:rPr>
                  <w:rFonts w:asciiTheme="minorHAnsi" w:hAnsiTheme="minorHAnsi" w:cstheme="minorHAnsi"/>
                  <w:szCs w:val="24"/>
                </w:rPr>
                <w:t>600 W. Virginia St., Suite 501</w:t>
              </w:r>
            </w:ins>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18A25E61" w:rsidR="0009502C" w:rsidRPr="00A2550B" w:rsidRDefault="0019235D" w:rsidP="0009502C">
            <w:pPr>
              <w:rPr>
                <w:rFonts w:asciiTheme="minorHAnsi" w:hAnsiTheme="minorHAnsi" w:cstheme="minorHAnsi"/>
                <w:szCs w:val="24"/>
              </w:rPr>
            </w:pPr>
            <w:ins w:id="77" w:author="Jennifer Diaz" w:date="2024-01-16T10:23:00Z">
              <w:r w:rsidRPr="0019235D">
                <w:rPr>
                  <w:rFonts w:asciiTheme="minorHAnsi" w:hAnsiTheme="minorHAnsi" w:cstheme="minorHAnsi"/>
                  <w:szCs w:val="24"/>
                </w:rPr>
                <w:t>Milwaukee, WI 53204</w:t>
              </w:r>
            </w:ins>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073C74C4" w:rsidR="0009502C" w:rsidRPr="00A2550B" w:rsidRDefault="0019235D" w:rsidP="0009502C">
            <w:pPr>
              <w:rPr>
                <w:rFonts w:asciiTheme="minorHAnsi" w:hAnsiTheme="minorHAnsi" w:cstheme="minorHAnsi"/>
                <w:szCs w:val="24"/>
              </w:rPr>
            </w:pPr>
            <w:ins w:id="78" w:author="Jennifer Diaz" w:date="2024-01-16T10:23:00Z">
              <w:r w:rsidRPr="0019235D">
                <w:rPr>
                  <w:rFonts w:asciiTheme="minorHAnsi" w:hAnsiTheme="minorHAnsi" w:cstheme="minorHAnsi"/>
                  <w:szCs w:val="24"/>
                </w:rPr>
                <w:fldChar w:fldCharType="begin"/>
              </w:r>
              <w:r w:rsidRPr="0019235D">
                <w:rPr>
                  <w:rFonts w:asciiTheme="minorHAnsi" w:hAnsiTheme="minorHAnsi" w:cstheme="minorHAnsi"/>
                  <w:szCs w:val="24"/>
                </w:rPr>
                <w:instrText>HYPERLINK "https://regioncptac.org/"</w:instrText>
              </w:r>
              <w:r w:rsidRPr="0019235D">
                <w:rPr>
                  <w:rFonts w:asciiTheme="minorHAnsi" w:hAnsiTheme="minorHAnsi" w:cstheme="minorHAnsi"/>
                  <w:szCs w:val="24"/>
                </w:rPr>
              </w:r>
              <w:r w:rsidRPr="0019235D">
                <w:rPr>
                  <w:rFonts w:asciiTheme="minorHAnsi" w:hAnsiTheme="minorHAnsi" w:cstheme="minorHAnsi"/>
                  <w:szCs w:val="24"/>
                </w:rPr>
                <w:fldChar w:fldCharType="separate"/>
              </w:r>
              <w:r w:rsidRPr="0019235D">
                <w:rPr>
                  <w:rStyle w:val="Hyperlink"/>
                  <w:rFonts w:asciiTheme="minorHAnsi" w:hAnsiTheme="minorHAnsi" w:cstheme="minorHAnsi"/>
                  <w:szCs w:val="24"/>
                </w:rPr>
                <w:t>https://regioncptac.org/</w:t>
              </w:r>
              <w:r w:rsidRPr="0019235D">
                <w:rPr>
                  <w:rFonts w:asciiTheme="minorHAnsi" w:hAnsiTheme="minorHAnsi" w:cstheme="minorHAnsi"/>
                  <w:szCs w:val="24"/>
                </w:rPr>
                <w:fldChar w:fldCharType="end"/>
              </w:r>
            </w:ins>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4537D902" w:rsidR="0009502C" w:rsidRPr="00A2550B" w:rsidRDefault="0019235D" w:rsidP="0009502C">
            <w:pPr>
              <w:rPr>
                <w:rFonts w:asciiTheme="minorHAnsi" w:hAnsiTheme="minorHAnsi" w:cstheme="minorHAnsi"/>
                <w:szCs w:val="24"/>
              </w:rPr>
            </w:pPr>
            <w:ins w:id="79" w:author="Jennifer Diaz" w:date="2024-01-16T10:23:00Z">
              <w:r>
                <w:rPr>
                  <w:rFonts w:asciiTheme="minorHAnsi" w:hAnsiTheme="minorHAnsi" w:cstheme="minorHAnsi"/>
                  <w:szCs w:val="24"/>
                </w:rPr>
                <w:t>Courtney Salzer</w:t>
              </w:r>
            </w:ins>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41FE26E3" w:rsidR="008F4E85" w:rsidRPr="00A2550B" w:rsidRDefault="0019235D" w:rsidP="0009502C">
            <w:pPr>
              <w:rPr>
                <w:rFonts w:asciiTheme="minorHAnsi" w:hAnsiTheme="minorHAnsi" w:cstheme="minorHAnsi"/>
                <w:szCs w:val="24"/>
              </w:rPr>
            </w:pPr>
            <w:ins w:id="80" w:author="Jennifer Diaz" w:date="2024-01-16T10:23:00Z">
              <w:r>
                <w:rPr>
                  <w:rFonts w:asciiTheme="minorHAnsi" w:hAnsiTheme="minorHAnsi" w:cstheme="minorHAnsi"/>
                  <w:szCs w:val="24"/>
                </w:rPr>
                <w:t>Executive Director</w:t>
              </w:r>
            </w:ins>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6CE8D311" w:rsidR="0009502C" w:rsidRPr="00A2550B" w:rsidRDefault="0019235D" w:rsidP="0009502C">
            <w:pPr>
              <w:rPr>
                <w:rFonts w:asciiTheme="minorHAnsi" w:hAnsiTheme="minorHAnsi" w:cstheme="minorHAnsi"/>
                <w:szCs w:val="24"/>
              </w:rPr>
            </w:pPr>
            <w:ins w:id="81" w:author="Jennifer Diaz" w:date="2024-01-16T10:23:00Z">
              <w:r w:rsidRPr="0019235D">
                <w:rPr>
                  <w:rFonts w:asciiTheme="minorHAnsi" w:hAnsiTheme="minorHAnsi" w:cstheme="minorHAnsi"/>
                  <w:szCs w:val="24"/>
                </w:rPr>
                <w:t>414-374-4645</w:t>
              </w:r>
            </w:ins>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D00B2AB" w:rsidR="0009502C" w:rsidRPr="00A2550B" w:rsidRDefault="0019235D" w:rsidP="0009502C">
            <w:pPr>
              <w:rPr>
                <w:rFonts w:asciiTheme="minorHAnsi" w:hAnsiTheme="minorHAnsi" w:cstheme="minorHAnsi"/>
                <w:szCs w:val="24"/>
              </w:rPr>
            </w:pPr>
            <w:ins w:id="82" w:author="Jennifer Diaz" w:date="2024-01-16T10:23:00Z">
              <w:r>
                <w:rPr>
                  <w:rFonts w:asciiTheme="minorHAnsi" w:hAnsiTheme="minorHAnsi" w:cstheme="minorHAnsi"/>
                  <w:szCs w:val="24"/>
                </w:rPr>
                <w:t>n/a</w:t>
              </w:r>
            </w:ins>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3DE48B2E" w:rsidR="0009502C" w:rsidRPr="00A2550B" w:rsidRDefault="0019235D" w:rsidP="0009502C">
            <w:pPr>
              <w:rPr>
                <w:rFonts w:asciiTheme="minorHAnsi" w:hAnsiTheme="minorHAnsi" w:cstheme="minorHAnsi"/>
                <w:szCs w:val="24"/>
              </w:rPr>
            </w:pPr>
            <w:ins w:id="83" w:author="Jennifer Diaz" w:date="2024-01-16T10:23:00Z">
              <w:r w:rsidRPr="0019235D">
                <w:rPr>
                  <w:rFonts w:asciiTheme="minorHAnsi" w:hAnsiTheme="minorHAnsi" w:cstheme="minorHAnsi"/>
                  <w:szCs w:val="24"/>
                </w:rPr>
                <w:t>csalzer@wifacets.org</w:t>
              </w:r>
              <w:r>
                <w:rPr>
                  <w:rFonts w:asciiTheme="minorHAnsi" w:hAnsiTheme="minorHAnsi" w:cstheme="minorHAnsi"/>
                  <w:szCs w:val="24"/>
                </w:rPr>
                <w:t xml:space="preserve"> </w:t>
              </w:r>
            </w:ins>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6AD07CD2" w:rsidR="0009502C" w:rsidRPr="00A2550B" w:rsidRDefault="0019235D" w:rsidP="0009502C">
            <w:pPr>
              <w:rPr>
                <w:rFonts w:asciiTheme="minorHAnsi" w:hAnsiTheme="minorHAnsi" w:cstheme="minorHAnsi"/>
                <w:szCs w:val="24"/>
              </w:rPr>
            </w:pPr>
            <w:ins w:id="84" w:author="Jennifer Diaz" w:date="2024-01-16T10:24:00Z">
              <w:r>
                <w:rPr>
                  <w:rFonts w:asciiTheme="minorHAnsi" w:hAnsiTheme="minorHAnsi" w:cstheme="minorHAnsi"/>
                  <w:szCs w:val="24"/>
                </w:rPr>
                <w:t>Technical Assistance</w:t>
              </w:r>
            </w:ins>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85"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39B3FBC8" w:rsidR="0009502C" w:rsidRPr="00A2550B" w:rsidRDefault="00382E8E" w:rsidP="0009502C">
            <w:pPr>
              <w:rPr>
                <w:rFonts w:asciiTheme="minorHAnsi" w:hAnsiTheme="minorHAnsi" w:cstheme="minorHAnsi"/>
                <w:szCs w:val="24"/>
              </w:rPr>
            </w:pPr>
            <w:ins w:id="86" w:author="Jennifer Diaz" w:date="2024-01-09T10:05:00Z">
              <w:r w:rsidRPr="00382E8E">
                <w:rPr>
                  <w:rFonts w:asciiTheme="minorHAnsi" w:hAnsiTheme="minorHAnsi" w:cstheme="minorHAnsi"/>
                  <w:szCs w:val="24"/>
                </w:rPr>
                <w:lastRenderedPageBreak/>
                <w:t> IN*SOURCE is a registered entity in good standing with the Secretary of State as reflected in our Business Entity Report which can be made available upon request.</w:t>
              </w:r>
            </w:ins>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275061CA" w:rsidR="0009502C" w:rsidRPr="00A2550B" w:rsidRDefault="00382E8E" w:rsidP="0009502C">
            <w:pPr>
              <w:rPr>
                <w:rFonts w:asciiTheme="minorHAnsi" w:hAnsiTheme="minorHAnsi" w:cstheme="minorHAnsi"/>
                <w:szCs w:val="24"/>
              </w:rPr>
            </w:pPr>
            <w:ins w:id="87" w:author="Jennifer Diaz" w:date="2024-01-09T10:05:00Z">
              <w:r w:rsidRPr="00382E8E">
                <w:rPr>
                  <w:rFonts w:asciiTheme="minorHAnsi" w:hAnsiTheme="minorHAnsi" w:cstheme="minorHAnsi"/>
                  <w:szCs w:val="24"/>
                </w:rPr>
                <w:t> Article VI of the Code of Bylaws (Appendix 7) grants the Executive Director the authority to contractually commit the organization.</w:t>
              </w:r>
            </w:ins>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88"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88"/>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4327"/>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AA89215" w:rsidR="00FD5220" w:rsidRPr="00A2550B" w:rsidRDefault="00382E8E" w:rsidP="00FD5220">
            <w:pPr>
              <w:rPr>
                <w:rFonts w:asciiTheme="minorHAnsi" w:hAnsiTheme="minorHAnsi" w:cstheme="minorHAnsi"/>
                <w:szCs w:val="24"/>
              </w:rPr>
            </w:pPr>
            <w:ins w:id="89" w:author="Jennifer Diaz" w:date="2024-01-09T10:05:00Z">
              <w:r w:rsidRPr="00382E8E">
                <w:rPr>
                  <w:rFonts w:asciiTheme="minorHAnsi" w:hAnsiTheme="minorHAnsi" w:cstheme="minorHAnsi"/>
                  <w:szCs w:val="24"/>
                </w:rPr>
                <w:t>Indiana Resource Center for Families with Special Needs, Inc d/b/a IN*SOURCE</w:t>
              </w:r>
            </w:ins>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3093FA59" w:rsidR="00FD5220" w:rsidRPr="00A2550B" w:rsidRDefault="00382E8E" w:rsidP="00FD5220">
            <w:pPr>
              <w:rPr>
                <w:rFonts w:asciiTheme="minorHAnsi" w:hAnsiTheme="minorHAnsi" w:cstheme="minorHAnsi"/>
                <w:szCs w:val="24"/>
              </w:rPr>
            </w:pPr>
            <w:ins w:id="90" w:author="Jennifer Diaz" w:date="2024-01-09T10:05:00Z">
              <w:r>
                <w:rPr>
                  <w:rFonts w:asciiTheme="minorHAnsi" w:hAnsiTheme="minorHAnsi" w:cstheme="minorHAnsi"/>
                  <w:szCs w:val="24"/>
                </w:rPr>
                <w:t>Jennifer D</w:t>
              </w:r>
            </w:ins>
            <w:ins w:id="91" w:author="Jennifer Diaz" w:date="2024-01-09T10:06:00Z">
              <w:r>
                <w:rPr>
                  <w:rFonts w:asciiTheme="minorHAnsi" w:hAnsiTheme="minorHAnsi" w:cstheme="minorHAnsi"/>
                  <w:szCs w:val="24"/>
                </w:rPr>
                <w:t>iaz</w:t>
              </w:r>
            </w:ins>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0A47C586" w:rsidR="00FD5220" w:rsidRPr="00A2550B" w:rsidRDefault="00382E8E" w:rsidP="00FD5220">
            <w:pPr>
              <w:rPr>
                <w:rFonts w:asciiTheme="minorHAnsi" w:hAnsiTheme="minorHAnsi" w:cstheme="minorHAnsi"/>
                <w:szCs w:val="24"/>
              </w:rPr>
            </w:pPr>
            <w:ins w:id="92" w:author="Jennifer Diaz" w:date="2024-01-09T10:06:00Z">
              <w:r>
                <w:rPr>
                  <w:rFonts w:asciiTheme="minorHAnsi" w:hAnsiTheme="minorHAnsi" w:cstheme="minorHAnsi"/>
                  <w:szCs w:val="24"/>
                </w:rPr>
                <w:t>Associate Director of Family Services</w:t>
              </w:r>
            </w:ins>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1E408426" w:rsidR="00FD5220" w:rsidRPr="00A2550B" w:rsidRDefault="00382E8E" w:rsidP="00FD5220">
            <w:pPr>
              <w:rPr>
                <w:rFonts w:asciiTheme="minorHAnsi" w:hAnsiTheme="minorHAnsi" w:cstheme="minorHAnsi"/>
                <w:szCs w:val="24"/>
              </w:rPr>
            </w:pPr>
            <w:ins w:id="93" w:author="Jennifer Diaz" w:date="2024-01-09T10:06:00Z">
              <w:r>
                <w:rPr>
                  <w:rFonts w:asciiTheme="minorHAnsi" w:hAnsiTheme="minorHAnsi" w:cstheme="minorHAnsi"/>
                  <w:szCs w:val="24"/>
                </w:rPr>
                <w:fldChar w:fldCharType="begin"/>
              </w:r>
              <w:r>
                <w:rPr>
                  <w:rFonts w:asciiTheme="minorHAnsi" w:hAnsiTheme="minorHAnsi" w:cstheme="minorHAnsi"/>
                  <w:szCs w:val="24"/>
                </w:rPr>
                <w:instrText>HYPERLINK "mailto:jdiaz@insource.org"</w:instrText>
              </w:r>
              <w:r>
                <w:rPr>
                  <w:rFonts w:asciiTheme="minorHAnsi" w:hAnsiTheme="minorHAnsi" w:cstheme="minorHAnsi"/>
                  <w:szCs w:val="24"/>
                </w:rPr>
              </w:r>
              <w:r>
                <w:rPr>
                  <w:rFonts w:asciiTheme="minorHAnsi" w:hAnsiTheme="minorHAnsi" w:cstheme="minorHAnsi"/>
                  <w:szCs w:val="24"/>
                </w:rPr>
                <w:fldChar w:fldCharType="separate"/>
              </w:r>
              <w:r w:rsidRPr="002E4C19">
                <w:rPr>
                  <w:rStyle w:val="Hyperlink"/>
                  <w:rFonts w:asciiTheme="minorHAnsi" w:hAnsiTheme="minorHAnsi" w:cstheme="minorHAnsi"/>
                  <w:szCs w:val="24"/>
                </w:rPr>
                <w:t>jdiaz@insource.org</w:t>
              </w:r>
              <w:r>
                <w:rPr>
                  <w:rFonts w:asciiTheme="minorHAnsi" w:hAnsiTheme="minorHAnsi" w:cstheme="minorHAnsi"/>
                  <w:szCs w:val="24"/>
                </w:rPr>
                <w:fldChar w:fldCharType="end"/>
              </w:r>
            </w:ins>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4E9316A1" w:rsidR="00FD5220" w:rsidRPr="00A2550B" w:rsidRDefault="00382E8E" w:rsidP="00FD5220">
            <w:pPr>
              <w:rPr>
                <w:rFonts w:asciiTheme="minorHAnsi" w:hAnsiTheme="minorHAnsi" w:cstheme="minorHAnsi"/>
                <w:szCs w:val="24"/>
              </w:rPr>
            </w:pPr>
            <w:ins w:id="94" w:author="Jennifer Diaz" w:date="2024-01-09T10:06:00Z">
              <w:r>
                <w:rPr>
                  <w:rFonts w:asciiTheme="minorHAnsi" w:hAnsiTheme="minorHAnsi" w:cstheme="minorHAnsi"/>
                  <w:szCs w:val="24"/>
                </w:rPr>
                <w:t>2417 Edison Rd, PO Box 6185</w:t>
              </w:r>
            </w:ins>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5080E2C8" w:rsidR="00FD5220" w:rsidRPr="00A2550B" w:rsidRDefault="00382E8E" w:rsidP="00FD5220">
            <w:pPr>
              <w:rPr>
                <w:rFonts w:asciiTheme="minorHAnsi" w:hAnsiTheme="minorHAnsi" w:cstheme="minorHAnsi"/>
                <w:szCs w:val="24"/>
              </w:rPr>
            </w:pPr>
            <w:ins w:id="95" w:author="Jennifer Diaz" w:date="2024-01-09T10:06:00Z">
              <w:r>
                <w:rPr>
                  <w:rFonts w:asciiTheme="minorHAnsi" w:hAnsiTheme="minorHAnsi" w:cstheme="minorHAnsi"/>
                  <w:szCs w:val="24"/>
                </w:rPr>
                <w:t>South Bend, IN 46660</w:t>
              </w:r>
            </w:ins>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9CC6140" w:rsidR="00FD5220" w:rsidRPr="00A2550B" w:rsidRDefault="00382E8E" w:rsidP="00FD5220">
            <w:pPr>
              <w:rPr>
                <w:rFonts w:asciiTheme="minorHAnsi" w:hAnsiTheme="minorHAnsi" w:cstheme="minorHAnsi"/>
                <w:szCs w:val="24"/>
              </w:rPr>
            </w:pPr>
            <w:ins w:id="96" w:author="Jennifer Diaz" w:date="2024-01-09T10:06:00Z">
              <w:r>
                <w:rPr>
                  <w:rFonts w:asciiTheme="minorHAnsi" w:hAnsiTheme="minorHAnsi" w:cstheme="minorHAnsi"/>
                  <w:szCs w:val="24"/>
                </w:rPr>
                <w:t>574-234-7101</w:t>
              </w:r>
            </w:ins>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0B16546F" w:rsidR="00FD5220" w:rsidRPr="00A2550B" w:rsidRDefault="00382E8E" w:rsidP="00FD5220">
            <w:pPr>
              <w:rPr>
                <w:rFonts w:asciiTheme="minorHAnsi" w:hAnsiTheme="minorHAnsi" w:cstheme="minorHAnsi"/>
                <w:szCs w:val="24"/>
              </w:rPr>
            </w:pPr>
            <w:ins w:id="97" w:author="Jennifer Diaz" w:date="2024-01-09T10:06:00Z">
              <w:r>
                <w:rPr>
                  <w:rFonts w:asciiTheme="minorHAnsi" w:hAnsiTheme="minorHAnsi" w:cstheme="minorHAnsi"/>
                  <w:szCs w:val="24"/>
                </w:rPr>
                <w:t>n/a</w:t>
              </w:r>
            </w:ins>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3BF4AEE5" w:rsidR="00FD5220" w:rsidRPr="00A2550B" w:rsidRDefault="00382E8E" w:rsidP="00FD5220">
            <w:pPr>
              <w:rPr>
                <w:rFonts w:asciiTheme="minorHAnsi" w:hAnsiTheme="minorHAnsi" w:cstheme="minorHAnsi"/>
                <w:szCs w:val="24"/>
              </w:rPr>
            </w:pPr>
            <w:ins w:id="98" w:author="Jennifer Diaz" w:date="2024-01-09T10:06:00Z">
              <w:r>
                <w:rPr>
                  <w:rFonts w:asciiTheme="minorHAnsi" w:hAnsiTheme="minorHAnsi" w:cstheme="minorHAnsi"/>
                  <w:szCs w:val="24"/>
                </w:rPr>
                <w:fldChar w:fldCharType="begin"/>
              </w:r>
              <w:r>
                <w:rPr>
                  <w:rFonts w:asciiTheme="minorHAnsi" w:hAnsiTheme="minorHAnsi" w:cstheme="minorHAnsi"/>
                  <w:szCs w:val="24"/>
                </w:rPr>
                <w:instrText>HYPERLINK "http://www.insource.org"</w:instrText>
              </w:r>
              <w:r>
                <w:rPr>
                  <w:rFonts w:asciiTheme="minorHAnsi" w:hAnsiTheme="minorHAnsi" w:cstheme="minorHAnsi"/>
                  <w:szCs w:val="24"/>
                </w:rPr>
              </w:r>
              <w:r>
                <w:rPr>
                  <w:rFonts w:asciiTheme="minorHAnsi" w:hAnsiTheme="minorHAnsi" w:cstheme="minorHAnsi"/>
                  <w:szCs w:val="24"/>
                </w:rPr>
                <w:fldChar w:fldCharType="separate"/>
              </w:r>
              <w:r w:rsidRPr="002E4C19">
                <w:rPr>
                  <w:rStyle w:val="Hyperlink"/>
                  <w:rFonts w:asciiTheme="minorHAnsi" w:hAnsiTheme="minorHAnsi" w:cstheme="minorHAnsi"/>
                  <w:szCs w:val="24"/>
                </w:rPr>
                <w:t>www.insource.org</w:t>
              </w:r>
              <w:r>
                <w:rPr>
                  <w:rFonts w:asciiTheme="minorHAnsi" w:hAnsiTheme="minorHAnsi" w:cstheme="minorHAnsi"/>
                  <w:szCs w:val="24"/>
                </w:rPr>
                <w:fldChar w:fldCharType="end"/>
              </w:r>
            </w:ins>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60A17AFC" w:rsidR="00FD5220" w:rsidRPr="00A2550B" w:rsidRDefault="00382E8E" w:rsidP="00FD5220">
            <w:pPr>
              <w:rPr>
                <w:rFonts w:asciiTheme="minorHAnsi" w:hAnsiTheme="minorHAnsi" w:cstheme="minorHAnsi"/>
                <w:szCs w:val="24"/>
              </w:rPr>
            </w:pPr>
            <w:ins w:id="99" w:author="Jennifer Diaz" w:date="2024-01-09T10:07:00Z">
              <w:r w:rsidRPr="00382E8E">
                <w:rPr>
                  <w:rFonts w:asciiTheme="minorHAnsi" w:hAnsiTheme="minorHAnsi" w:cstheme="minorHAnsi"/>
                  <w:szCs w:val="24"/>
                </w:rPr>
                <w:t>35-1382793</w:t>
              </w:r>
            </w:ins>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3852B948" w:rsidR="00FD5220" w:rsidRPr="00A2550B" w:rsidRDefault="00382E8E" w:rsidP="00FD5220">
            <w:pPr>
              <w:rPr>
                <w:rFonts w:asciiTheme="minorHAnsi" w:hAnsiTheme="minorHAnsi" w:cstheme="minorHAnsi"/>
                <w:szCs w:val="24"/>
              </w:rPr>
            </w:pPr>
            <w:ins w:id="100" w:author="Jennifer Diaz" w:date="2024-01-09T10:07:00Z">
              <w:r>
                <w:rPr>
                  <w:rFonts w:asciiTheme="minorHAnsi" w:hAnsiTheme="minorHAnsi" w:cstheme="minorHAnsi"/>
                  <w:szCs w:val="24"/>
                </w:rPr>
                <w:t>44</w:t>
              </w:r>
            </w:ins>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2D7E55B9" w:rsidR="00FD5220" w:rsidRPr="00A2550B" w:rsidRDefault="00382E8E" w:rsidP="00FD5220">
            <w:pPr>
              <w:rPr>
                <w:rFonts w:asciiTheme="minorHAnsi" w:hAnsiTheme="minorHAnsi" w:cstheme="minorHAnsi"/>
                <w:szCs w:val="24"/>
              </w:rPr>
            </w:pPr>
            <w:ins w:id="101" w:author="Jennifer Diaz" w:date="2024-01-09T10:07:00Z">
              <w:r>
                <w:rPr>
                  <w:rFonts w:asciiTheme="minorHAnsi" w:hAnsiTheme="minorHAnsi" w:cstheme="minorHAnsi"/>
                  <w:szCs w:val="24"/>
                </w:rPr>
                <w:t>48</w:t>
              </w:r>
            </w:ins>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3141FB70" w:rsidR="00FD5220" w:rsidRPr="00A2550B" w:rsidRDefault="00382E8E" w:rsidP="00FD5220">
            <w:pPr>
              <w:rPr>
                <w:rFonts w:asciiTheme="minorHAnsi" w:hAnsiTheme="minorHAnsi" w:cstheme="minorHAnsi"/>
                <w:szCs w:val="24"/>
              </w:rPr>
            </w:pPr>
            <w:ins w:id="102" w:author="Jennifer Diaz" w:date="2024-01-09T10:07:00Z">
              <w:r>
                <w:rPr>
                  <w:rFonts w:asciiTheme="minorHAnsi" w:hAnsiTheme="minorHAnsi" w:cstheme="minorHAnsi"/>
                  <w:szCs w:val="24"/>
                </w:rPr>
                <w:t>2</w:t>
              </w:r>
            </w:ins>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6B324041" w:rsidR="00FD5220" w:rsidRPr="00A2550B" w:rsidRDefault="00382E8E" w:rsidP="00FD5220">
            <w:pPr>
              <w:rPr>
                <w:rFonts w:asciiTheme="minorHAnsi" w:hAnsiTheme="minorHAnsi" w:cstheme="minorHAnsi"/>
                <w:szCs w:val="24"/>
              </w:rPr>
            </w:pPr>
            <w:ins w:id="103" w:author="Jennifer Diaz" w:date="2024-01-09T10:07:00Z">
              <w:r>
                <w:rPr>
                  <w:rFonts w:asciiTheme="minorHAnsi" w:hAnsiTheme="minorHAnsi" w:cstheme="minorHAnsi"/>
                  <w:szCs w:val="24"/>
                </w:rPr>
                <w:t>1975</w:t>
              </w:r>
            </w:ins>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F7C3F3C" w:rsidR="00FD5220" w:rsidRPr="00A2550B" w:rsidRDefault="00382E8E" w:rsidP="00FD5220">
            <w:pPr>
              <w:rPr>
                <w:rFonts w:asciiTheme="minorHAnsi" w:hAnsiTheme="minorHAnsi" w:cstheme="minorHAnsi"/>
                <w:szCs w:val="24"/>
              </w:rPr>
            </w:pPr>
            <w:ins w:id="104" w:author="Jennifer Diaz" w:date="2024-01-09T10:07:00Z">
              <w:r>
                <w:rPr>
                  <w:rFonts w:asciiTheme="minorHAnsi" w:hAnsiTheme="minorHAnsi" w:cstheme="minorHAnsi"/>
                  <w:szCs w:val="24"/>
                </w:rPr>
                <w:t>n/a</w:t>
              </w:r>
            </w:ins>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0D0011E" w:rsidR="00FD5220" w:rsidRPr="00A2550B" w:rsidRDefault="00382E8E" w:rsidP="00FD5220">
            <w:pPr>
              <w:rPr>
                <w:rFonts w:asciiTheme="minorHAnsi" w:hAnsiTheme="minorHAnsi" w:cstheme="minorHAnsi"/>
                <w:szCs w:val="24"/>
              </w:rPr>
            </w:pPr>
            <w:ins w:id="105" w:author="Jennifer Diaz" w:date="2024-01-09T10:07:00Z">
              <w:r w:rsidRPr="00382E8E">
                <w:rPr>
                  <w:rFonts w:asciiTheme="minorHAnsi" w:hAnsiTheme="minorHAnsi" w:cstheme="minorHAnsi"/>
                  <w:szCs w:val="24"/>
                </w:rPr>
                <w:t>$2,068,595</w:t>
              </w:r>
            </w:ins>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14A92F32" w:rsidR="00FD5220" w:rsidRPr="00A2550B" w:rsidRDefault="00382E8E" w:rsidP="00FD5220">
            <w:pPr>
              <w:rPr>
                <w:rFonts w:asciiTheme="minorHAnsi" w:hAnsiTheme="minorHAnsi" w:cstheme="minorHAnsi"/>
                <w:szCs w:val="24"/>
              </w:rPr>
            </w:pPr>
            <w:ins w:id="106" w:author="Jennifer Diaz" w:date="2024-01-09T10:07:00Z">
              <w:r w:rsidRPr="00382E8E">
                <w:rPr>
                  <w:rFonts w:asciiTheme="minorHAnsi" w:hAnsiTheme="minorHAnsi" w:cstheme="minorHAnsi"/>
                  <w:szCs w:val="24"/>
                </w:rPr>
                <w:t>$2,033,506</w:t>
              </w:r>
            </w:ins>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10652A97" w:rsidR="00FD5220" w:rsidRPr="00A2550B" w:rsidRDefault="00382E8E" w:rsidP="00FD5220">
            <w:pPr>
              <w:rPr>
                <w:rFonts w:asciiTheme="minorHAnsi" w:hAnsiTheme="minorHAnsi" w:cstheme="minorHAnsi"/>
                <w:szCs w:val="24"/>
              </w:rPr>
            </w:pPr>
            <w:ins w:id="107" w:author="Jennifer Diaz" w:date="2024-01-09T10:07:00Z">
              <w:r>
                <w:rPr>
                  <w:rFonts w:asciiTheme="minorHAnsi" w:hAnsiTheme="minorHAnsi" w:cstheme="minorHAnsi"/>
                  <w:szCs w:val="24"/>
                </w:rPr>
                <w:t>100</w:t>
              </w:r>
            </w:ins>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108" w:name="_Hlk76536909"/>
      <w:bookmarkStart w:id="109" w:name="_Hlk150420722"/>
      <w:r w:rsidRPr="00251750">
        <w:rPr>
          <w:rFonts w:asciiTheme="minorHAnsi" w:hAnsiTheme="minorHAnsi" w:cstheme="minorHAnsi"/>
        </w:rPr>
        <w:t xml:space="preserve">Does your Company have a formal disaster recovery plan? Please provide a yes/no response.  If </w:t>
      </w:r>
      <w:proofErr w:type="gramStart"/>
      <w:r w:rsidRPr="00251750">
        <w:rPr>
          <w:rFonts w:asciiTheme="minorHAnsi" w:hAnsiTheme="minorHAnsi" w:cstheme="minorHAnsi"/>
        </w:rPr>
        <w:t>no</w:t>
      </w:r>
      <w:proofErr w:type="gramEnd"/>
      <w:r w:rsidRPr="00251750">
        <w:rPr>
          <w:rFonts w:asciiTheme="minorHAnsi" w:hAnsiTheme="minorHAnsi" w:cstheme="minorHAnsi"/>
        </w:rPr>
        <w:t xml:space="preserve">, please provide an explanation of any alternative </w:t>
      </w:r>
      <w:r w:rsidRPr="00251750">
        <w:rPr>
          <w:rFonts w:asciiTheme="minorHAnsi" w:hAnsiTheme="minorHAnsi" w:cstheme="minorHAnsi"/>
        </w:rPr>
        <w:lastRenderedPageBreak/>
        <w:t xml:space="preserve">solution your company has to offer.  If yes, please note and </w:t>
      </w:r>
      <w:proofErr w:type="gramStart"/>
      <w:r w:rsidRPr="00251750">
        <w:rPr>
          <w:rFonts w:asciiTheme="minorHAnsi" w:hAnsiTheme="minorHAnsi" w:cstheme="minorHAnsi"/>
        </w:rPr>
        <w:t>include</w:t>
      </w:r>
      <w:proofErr w:type="gramEnd"/>
      <w:r w:rsidRPr="00251750">
        <w:rPr>
          <w:rFonts w:asciiTheme="minorHAnsi" w:hAnsiTheme="minorHAnsi" w:cstheme="minorHAnsi"/>
        </w:rPr>
        <w:t xml:space="preserve"> as an attachment.</w:t>
      </w:r>
      <w:bookmarkEnd w:id="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109"/>
          <w:p w14:paraId="1CDFA7A8" w14:textId="77777777" w:rsidR="00382E8E" w:rsidRPr="00382E8E" w:rsidRDefault="00382E8E" w:rsidP="00382E8E">
            <w:pPr>
              <w:rPr>
                <w:ins w:id="110" w:author="Jennifer Diaz" w:date="2024-01-09T10:07:00Z"/>
                <w:rFonts w:asciiTheme="minorHAnsi" w:hAnsiTheme="minorHAnsi" w:cstheme="minorHAnsi"/>
              </w:rPr>
            </w:pPr>
            <w:ins w:id="111" w:author="Jennifer Diaz" w:date="2024-01-09T10:07:00Z">
              <w:r w:rsidRPr="00382E8E">
                <w:rPr>
                  <w:rFonts w:asciiTheme="minorHAnsi" w:hAnsiTheme="minorHAnsi" w:cstheme="minorHAnsi"/>
                </w:rPr>
                <w:t>No. IN*SOURCE operations, which are primarily implemented by a workforce spread throughout the state, utilize technology extensively but in a very decentralized manner so the likelihood of any one site being subjected to a disaster situation that significantly affects business elsewhere within the organization is minimal to non-existent. However, in the event of such a disaster here are the various solutions already deployed that would help us recover. Data required for critical business functions are stored on secured servers and backed up securely on the cloud. </w:t>
              </w:r>
            </w:ins>
          </w:p>
          <w:p w14:paraId="4B2F8DFB" w14:textId="34890E47" w:rsidR="00382E8E" w:rsidRPr="00382E8E" w:rsidRDefault="00382E8E" w:rsidP="00382E8E">
            <w:pPr>
              <w:rPr>
                <w:ins w:id="112" w:author="Jennifer Diaz" w:date="2024-01-09T10:07:00Z"/>
                <w:rFonts w:asciiTheme="minorHAnsi" w:hAnsiTheme="minorHAnsi" w:cstheme="minorHAnsi"/>
              </w:rPr>
            </w:pPr>
            <w:ins w:id="113" w:author="Jennifer Diaz" w:date="2024-01-09T10:07:00Z">
              <w:r w:rsidRPr="00382E8E">
                <w:rPr>
                  <w:rFonts w:asciiTheme="minorHAnsi" w:hAnsiTheme="minorHAnsi" w:cstheme="minorHAnsi"/>
                </w:rPr>
                <w:t xml:space="preserve">We maintain an inventory of hardware (e.g. desktops, laptops, and wireless devices), software applications and data. All critical information is backed up on a frequent basis and follows a data backup strategy that involves scheduling and conducting backups and periodically validating that data has been accurately backed up. When one regional office closes, business can and does carry on as usual </w:t>
              </w:r>
            </w:ins>
            <w:ins w:id="114" w:author="Jennifer Diaz" w:date="2024-01-09T10:08:00Z">
              <w:r w:rsidRPr="00382E8E">
                <w:rPr>
                  <w:rFonts w:asciiTheme="minorHAnsi" w:hAnsiTheme="minorHAnsi" w:cstheme="minorHAnsi"/>
                </w:rPr>
                <w:t>outside</w:t>
              </w:r>
            </w:ins>
            <w:ins w:id="115" w:author="Jennifer Diaz" w:date="2024-01-09T10:07:00Z">
              <w:r w:rsidRPr="00382E8E">
                <w:rPr>
                  <w:rFonts w:asciiTheme="minorHAnsi" w:hAnsiTheme="minorHAnsi" w:cstheme="minorHAnsi"/>
                </w:rPr>
                <w:t xml:space="preserve"> of other regional offices including our central office where core administrative functions are housed. Thus, our current operating policies, procedures, and practices provide collectively adequate solutions to disaster recovery.</w:t>
              </w:r>
            </w:ins>
          </w:p>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116" w:name="_Hlk76536922"/>
      <w:bookmarkStart w:id="117" w:name="_Hlk150420747"/>
      <w:r w:rsidRPr="00251750">
        <w:rPr>
          <w:rFonts w:asciiTheme="minorHAnsi" w:hAnsiTheme="minorHAnsi" w:cstheme="minorHAnsi"/>
        </w:rPr>
        <w:t>What is your company’s technology and process for securing any State information that is maintained within your company?</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117"/>
          <w:p w14:paraId="6CCBFCB4" w14:textId="1D7CA1A3" w:rsidR="0000708C" w:rsidRPr="00A2550B" w:rsidRDefault="00382E8E" w:rsidP="00CA327C">
            <w:pPr>
              <w:rPr>
                <w:rFonts w:asciiTheme="minorHAnsi" w:hAnsiTheme="minorHAnsi" w:cstheme="minorHAnsi"/>
                <w:b/>
              </w:rPr>
            </w:pPr>
            <w:ins w:id="118" w:author="Jennifer Diaz" w:date="2024-01-09T10:08:00Z">
              <w:r w:rsidRPr="00382E8E">
                <w:rPr>
                  <w:rFonts w:asciiTheme="minorHAnsi" w:hAnsiTheme="minorHAnsi" w:cstheme="minorHAnsi"/>
                  <w:b/>
                </w:rPr>
                <w:t>IN*SOURCE utilizes password protected Chromebook</w:t>
              </w:r>
              <w:r>
                <w:rPr>
                  <w:rFonts w:asciiTheme="minorHAnsi" w:hAnsiTheme="minorHAnsi" w:cstheme="minorHAnsi"/>
                  <w:b/>
                </w:rPr>
                <w:t>s</w:t>
              </w:r>
              <w:r w:rsidRPr="00382E8E">
                <w:rPr>
                  <w:rFonts w:asciiTheme="minorHAnsi" w:hAnsiTheme="minorHAnsi" w:cstheme="minorHAnsi"/>
                  <w:b/>
                </w:rPr>
                <w:t xml:space="preserve"> and laptops. The use of technology is a regular topic of ongoing staff training. We maintain a database of customer contacts that includes private information (e.g. names, contact information, disability information, and notes) that is only accessible through password protection and available exclusively to current IN*SOURCE employees. IN*SOURCE does not collect SSNs or IEP documents for clients in our customer database. However, any additional information collected for </w:t>
              </w:r>
              <w:proofErr w:type="gramStart"/>
              <w:r w:rsidRPr="00382E8E">
                <w:rPr>
                  <w:rFonts w:asciiTheme="minorHAnsi" w:hAnsiTheme="minorHAnsi" w:cstheme="minorHAnsi"/>
                  <w:b/>
                </w:rPr>
                <w:t>Pre-ETS</w:t>
              </w:r>
              <w:proofErr w:type="gramEnd"/>
              <w:r w:rsidRPr="00382E8E">
                <w:rPr>
                  <w:rFonts w:asciiTheme="minorHAnsi" w:hAnsiTheme="minorHAnsi" w:cstheme="minorHAnsi"/>
                  <w:b/>
                </w:rPr>
                <w:t xml:space="preserve"> would not be entered into our existing customer database but would rather be entered directly into the appropriate Pre-ETS portal. Parental consent, IEP (or similar documentation), and any other information protected by privacy laws will be gathered by IN*SOURCE staff and only shared internally through secure channels allowed for by privacy law.</w:t>
              </w:r>
            </w:ins>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bookmarkStart w:id="119"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119"/>
          <w:p w14:paraId="2D2CD8C4" w14:textId="42E06D2A" w:rsidR="00382E8E" w:rsidRPr="00382E8E" w:rsidRDefault="00382E8E" w:rsidP="00382E8E">
            <w:pPr>
              <w:rPr>
                <w:ins w:id="120" w:author="Jennifer Diaz" w:date="2024-01-09T10:08:00Z"/>
                <w:rFonts w:asciiTheme="minorHAnsi" w:hAnsiTheme="minorHAnsi" w:cstheme="minorHAnsi"/>
                <w:szCs w:val="24"/>
              </w:rPr>
            </w:pPr>
            <w:ins w:id="121" w:author="Jennifer Diaz" w:date="2024-01-09T10:08:00Z">
              <w:r w:rsidRPr="00382E8E">
                <w:rPr>
                  <w:rFonts w:asciiTheme="minorHAnsi" w:hAnsiTheme="minorHAnsi" w:cstheme="minorHAnsi"/>
                  <w:szCs w:val="24"/>
                </w:rPr>
                <w:t xml:space="preserve"> IN*SOURCE holds an annual contract for a $1.7 million project providing special education parent support to the Indiana Department of Education. We have been contractors of the Indiana Department of Education providing training to the disability community in Indiana since 1975. The unique value IN*SOURCE provides IDOE, and the Office of Special Education is evident through the nature of our ongoing contract. IN*SOURCE is currently a </w:t>
              </w:r>
              <w:proofErr w:type="gramStart"/>
              <w:r w:rsidRPr="00382E8E">
                <w:rPr>
                  <w:rFonts w:asciiTheme="minorHAnsi" w:hAnsiTheme="minorHAnsi" w:cstheme="minorHAnsi"/>
                  <w:szCs w:val="24"/>
                </w:rPr>
                <w:t>Pre-ETS</w:t>
              </w:r>
              <w:proofErr w:type="gramEnd"/>
              <w:r w:rsidRPr="00382E8E">
                <w:rPr>
                  <w:rFonts w:asciiTheme="minorHAnsi" w:hAnsiTheme="minorHAnsi" w:cstheme="minorHAnsi"/>
                  <w:szCs w:val="24"/>
                </w:rPr>
                <w:t xml:space="preserve"> provider as funded by Vocational Rehabilitation as an extension of our existing youth training priorities. IN*SOURCE has been a </w:t>
              </w:r>
              <w:proofErr w:type="gramStart"/>
              <w:r w:rsidRPr="00382E8E">
                <w:rPr>
                  <w:rFonts w:asciiTheme="minorHAnsi" w:hAnsiTheme="minorHAnsi" w:cstheme="minorHAnsi"/>
                  <w:szCs w:val="24"/>
                </w:rPr>
                <w:t>Pre-ETS</w:t>
              </w:r>
              <w:proofErr w:type="gramEnd"/>
              <w:r w:rsidRPr="00382E8E">
                <w:rPr>
                  <w:rFonts w:asciiTheme="minorHAnsi" w:hAnsiTheme="minorHAnsi" w:cstheme="minorHAnsi"/>
                  <w:szCs w:val="24"/>
                </w:rPr>
                <w:t xml:space="preserve"> </w:t>
              </w:r>
              <w:r w:rsidRPr="00382E8E">
                <w:rPr>
                  <w:rFonts w:asciiTheme="minorHAnsi" w:hAnsiTheme="minorHAnsi" w:cstheme="minorHAnsi"/>
                  <w:szCs w:val="24"/>
                </w:rPr>
                <w:lastRenderedPageBreak/>
                <w:t>provider for nearly 4 years. </w:t>
              </w:r>
            </w:ins>
          </w:p>
          <w:p w14:paraId="2C8499D1" w14:textId="77777777" w:rsidR="00382E8E" w:rsidRPr="00382E8E" w:rsidRDefault="00382E8E" w:rsidP="00382E8E">
            <w:pPr>
              <w:rPr>
                <w:ins w:id="122" w:author="Jennifer Diaz" w:date="2024-01-09T10:08:00Z"/>
                <w:rFonts w:asciiTheme="minorHAnsi" w:hAnsiTheme="minorHAnsi" w:cstheme="minorHAnsi"/>
                <w:szCs w:val="24"/>
              </w:rPr>
            </w:pPr>
            <w:ins w:id="123" w:author="Jennifer Diaz" w:date="2024-01-09T10:08:00Z">
              <w:r w:rsidRPr="00382E8E">
                <w:rPr>
                  <w:rFonts w:asciiTheme="minorHAnsi" w:hAnsiTheme="minorHAnsi" w:cstheme="minorHAnsi"/>
                  <w:szCs w:val="24"/>
                </w:rPr>
                <w:t xml:space="preserve">Since special education and disability services involve critical protections for individuals and families, it benefits the state government to be formally connected with and interacting with organizations that directly involve stakeholders. Through our parents helping </w:t>
              </w:r>
              <w:proofErr w:type="gramStart"/>
              <w:r w:rsidRPr="00382E8E">
                <w:rPr>
                  <w:rFonts w:asciiTheme="minorHAnsi" w:hAnsiTheme="minorHAnsi" w:cstheme="minorHAnsi"/>
                  <w:szCs w:val="24"/>
                </w:rPr>
                <w:t>parents</w:t>
              </w:r>
              <w:proofErr w:type="gramEnd"/>
              <w:r w:rsidRPr="00382E8E">
                <w:rPr>
                  <w:rFonts w:asciiTheme="minorHAnsi" w:hAnsiTheme="minorHAnsi" w:cstheme="minorHAnsi"/>
                  <w:szCs w:val="24"/>
                </w:rPr>
                <w:t xml:space="preserve"> approach, we provide professional quality services and products that are connected to the real world challenges and opportunities facing individuals and families.</w:t>
              </w:r>
            </w:ins>
          </w:p>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bookmarkStart w:id="124"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bookmarkEnd w:id="124"/>
          <w:p w14:paraId="1985EB2C" w14:textId="77777777" w:rsidR="00382E8E" w:rsidRPr="00382E8E" w:rsidRDefault="00382E8E" w:rsidP="00382E8E">
            <w:pPr>
              <w:rPr>
                <w:ins w:id="125" w:author="Jennifer Diaz" w:date="2024-01-09T10:09:00Z"/>
                <w:rFonts w:asciiTheme="minorHAnsi" w:hAnsiTheme="minorHAnsi" w:cstheme="minorHAnsi"/>
                <w:szCs w:val="24"/>
              </w:rPr>
            </w:pPr>
            <w:ins w:id="126" w:author="Jennifer Diaz" w:date="2024-01-09T10:09:00Z">
              <w:r w:rsidRPr="00382E8E">
                <w:rPr>
                  <w:rFonts w:asciiTheme="minorHAnsi" w:hAnsiTheme="minorHAnsi" w:cstheme="minorHAnsi"/>
                  <w:szCs w:val="24"/>
                </w:rPr>
                <w:t>As stated above, IN*SOURCE holds an annual contract for a $1.7 million project from the Indiana Department of Education, and through braided funding with the US Department of Education as Indiana’s Parent Training and Information Center. IN*SOURCE has been a contractor of the Indiana Department of Education and the US Department of Education providing training to the disability community in Indiana since 1975. </w:t>
              </w:r>
            </w:ins>
          </w:p>
          <w:p w14:paraId="419BB82C" w14:textId="77777777" w:rsidR="00382E8E" w:rsidRPr="00382E8E" w:rsidRDefault="00382E8E" w:rsidP="00382E8E">
            <w:pPr>
              <w:rPr>
                <w:ins w:id="127" w:author="Jennifer Diaz" w:date="2024-01-09T10:09:00Z"/>
                <w:rFonts w:asciiTheme="minorHAnsi" w:hAnsiTheme="minorHAnsi" w:cstheme="minorHAnsi"/>
                <w:szCs w:val="24"/>
              </w:rPr>
            </w:pPr>
            <w:ins w:id="128" w:author="Jennifer Diaz" w:date="2024-01-09T10:09:00Z">
              <w:r w:rsidRPr="00382E8E">
                <w:rPr>
                  <w:rFonts w:asciiTheme="minorHAnsi" w:hAnsiTheme="minorHAnsi" w:cstheme="minorHAnsi"/>
                  <w:szCs w:val="24"/>
                </w:rPr>
                <w:t>For the 2022-2023 project year, we provided individual assistance to parents or professionals on 13,346 occasions, attended 1,785 case conferences or mediation sessions, provided training to 1,193 parents and professionals, and provided training to 108 youth.</w:t>
              </w:r>
            </w:ins>
          </w:p>
          <w:p w14:paraId="0DF54AE0" w14:textId="77777777" w:rsidR="00382E8E" w:rsidRPr="00382E8E" w:rsidRDefault="00382E8E" w:rsidP="00382E8E">
            <w:pPr>
              <w:rPr>
                <w:ins w:id="129" w:author="Jennifer Diaz" w:date="2024-01-09T10:09:00Z"/>
                <w:rFonts w:asciiTheme="minorHAnsi" w:hAnsiTheme="minorHAnsi" w:cstheme="minorHAnsi"/>
                <w:szCs w:val="24"/>
              </w:rPr>
            </w:pPr>
            <w:ins w:id="130" w:author="Jennifer Diaz" w:date="2024-01-09T10:09:00Z">
              <w:r w:rsidRPr="00382E8E">
                <w:rPr>
                  <w:rFonts w:asciiTheme="minorHAnsi" w:hAnsiTheme="minorHAnsi" w:cstheme="minorHAnsi"/>
                  <w:szCs w:val="24"/>
                </w:rPr>
                <w:t xml:space="preserve">We </w:t>
              </w:r>
              <w:proofErr w:type="gramStart"/>
              <w:r w:rsidRPr="00382E8E">
                <w:rPr>
                  <w:rFonts w:asciiTheme="minorHAnsi" w:hAnsiTheme="minorHAnsi" w:cstheme="minorHAnsi"/>
                  <w:szCs w:val="24"/>
                </w:rPr>
                <w:t>are able to</w:t>
              </w:r>
              <w:proofErr w:type="gramEnd"/>
              <w:r w:rsidRPr="00382E8E">
                <w:rPr>
                  <w:rFonts w:asciiTheme="minorHAnsi" w:hAnsiTheme="minorHAnsi" w:cstheme="minorHAnsi"/>
                  <w:szCs w:val="24"/>
                </w:rPr>
                <w:t xml:space="preserve"> meet and exceed our goals through the commitment of our staff, which is almost entirely comprised of family members or individuals with disabilities, and the effective mobilization of our statewide team of 44 employees. </w:t>
              </w:r>
            </w:ins>
          </w:p>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nifer Diaz">
    <w15:presenceInfo w15:providerId="AD" w15:userId="S::jdiaz@insource.org::276f6bb5-e4c9-4b68-89e5-e786b85f4e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7A8F"/>
    <w:rsid w:val="000207A2"/>
    <w:rsid w:val="00060D2C"/>
    <w:rsid w:val="000770AE"/>
    <w:rsid w:val="00082980"/>
    <w:rsid w:val="0009140A"/>
    <w:rsid w:val="00094D95"/>
    <w:rsid w:val="0009502C"/>
    <w:rsid w:val="000A0B24"/>
    <w:rsid w:val="000A7E85"/>
    <w:rsid w:val="000C6DD8"/>
    <w:rsid w:val="000F6013"/>
    <w:rsid w:val="0011345F"/>
    <w:rsid w:val="00133B9C"/>
    <w:rsid w:val="00141B94"/>
    <w:rsid w:val="00142CC5"/>
    <w:rsid w:val="00174793"/>
    <w:rsid w:val="00186D1D"/>
    <w:rsid w:val="0019235D"/>
    <w:rsid w:val="001B7DE4"/>
    <w:rsid w:val="001F7706"/>
    <w:rsid w:val="00203D6A"/>
    <w:rsid w:val="00234E3E"/>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82E8E"/>
    <w:rsid w:val="003A19E0"/>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6B84"/>
    <w:rsid w:val="00537AA0"/>
    <w:rsid w:val="00542998"/>
    <w:rsid w:val="0056091C"/>
    <w:rsid w:val="005710F9"/>
    <w:rsid w:val="005A0801"/>
    <w:rsid w:val="005A0FC8"/>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61EF4"/>
    <w:rsid w:val="00D9324D"/>
    <w:rsid w:val="00DF6248"/>
    <w:rsid w:val="00E26E01"/>
    <w:rsid w:val="00E55CD1"/>
    <w:rsid w:val="00E65CF2"/>
    <w:rsid w:val="00E75923"/>
    <w:rsid w:val="00EA1E04"/>
    <w:rsid w:val="00EF0A39"/>
    <w:rsid w:val="00EF6A1E"/>
    <w:rsid w:val="00F27DB8"/>
    <w:rsid w:val="00F655C2"/>
    <w:rsid w:val="00F72BF2"/>
    <w:rsid w:val="00FA161D"/>
    <w:rsid w:val="00FB6F5E"/>
    <w:rsid w:val="00FC4A8D"/>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3A1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0283">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351303926">
      <w:bodyDiv w:val="1"/>
      <w:marLeft w:val="0"/>
      <w:marRight w:val="0"/>
      <w:marTop w:val="0"/>
      <w:marBottom w:val="0"/>
      <w:divBdr>
        <w:top w:val="none" w:sz="0" w:space="0" w:color="auto"/>
        <w:left w:val="none" w:sz="0" w:space="0" w:color="auto"/>
        <w:bottom w:val="none" w:sz="0" w:space="0" w:color="auto"/>
        <w:right w:val="none" w:sz="0" w:space="0" w:color="auto"/>
      </w:divBdr>
    </w:div>
    <w:div w:id="428356925">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593560036">
      <w:bodyDiv w:val="1"/>
      <w:marLeft w:val="0"/>
      <w:marRight w:val="0"/>
      <w:marTop w:val="0"/>
      <w:marBottom w:val="0"/>
      <w:divBdr>
        <w:top w:val="none" w:sz="0" w:space="0" w:color="auto"/>
        <w:left w:val="none" w:sz="0" w:space="0" w:color="auto"/>
        <w:bottom w:val="none" w:sz="0" w:space="0" w:color="auto"/>
        <w:right w:val="none" w:sz="0" w:space="0" w:color="auto"/>
      </w:divBdr>
    </w:div>
    <w:div w:id="640427801">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674382081">
      <w:bodyDiv w:val="1"/>
      <w:marLeft w:val="0"/>
      <w:marRight w:val="0"/>
      <w:marTop w:val="0"/>
      <w:marBottom w:val="0"/>
      <w:divBdr>
        <w:top w:val="none" w:sz="0" w:space="0" w:color="auto"/>
        <w:left w:val="none" w:sz="0" w:space="0" w:color="auto"/>
        <w:bottom w:val="none" w:sz="0" w:space="0" w:color="auto"/>
        <w:right w:val="none" w:sz="0" w:space="0" w:color="auto"/>
      </w:divBdr>
    </w:div>
    <w:div w:id="726798836">
      <w:bodyDiv w:val="1"/>
      <w:marLeft w:val="0"/>
      <w:marRight w:val="0"/>
      <w:marTop w:val="0"/>
      <w:marBottom w:val="0"/>
      <w:divBdr>
        <w:top w:val="none" w:sz="0" w:space="0" w:color="auto"/>
        <w:left w:val="none" w:sz="0" w:space="0" w:color="auto"/>
        <w:bottom w:val="none" w:sz="0" w:space="0" w:color="auto"/>
        <w:right w:val="none" w:sz="0" w:space="0" w:color="auto"/>
      </w:divBdr>
    </w:div>
    <w:div w:id="751202545">
      <w:bodyDiv w:val="1"/>
      <w:marLeft w:val="0"/>
      <w:marRight w:val="0"/>
      <w:marTop w:val="0"/>
      <w:marBottom w:val="0"/>
      <w:divBdr>
        <w:top w:val="none" w:sz="0" w:space="0" w:color="auto"/>
        <w:left w:val="none" w:sz="0" w:space="0" w:color="auto"/>
        <w:bottom w:val="none" w:sz="0" w:space="0" w:color="auto"/>
        <w:right w:val="none" w:sz="0" w:space="0" w:color="auto"/>
      </w:divBdr>
    </w:div>
    <w:div w:id="1208418518">
      <w:bodyDiv w:val="1"/>
      <w:marLeft w:val="0"/>
      <w:marRight w:val="0"/>
      <w:marTop w:val="0"/>
      <w:marBottom w:val="0"/>
      <w:divBdr>
        <w:top w:val="none" w:sz="0" w:space="0" w:color="auto"/>
        <w:left w:val="none" w:sz="0" w:space="0" w:color="auto"/>
        <w:bottom w:val="none" w:sz="0" w:space="0" w:color="auto"/>
        <w:right w:val="none" w:sz="0" w:space="0" w:color="auto"/>
      </w:divBdr>
    </w:div>
    <w:div w:id="1273899811">
      <w:bodyDiv w:val="1"/>
      <w:marLeft w:val="0"/>
      <w:marRight w:val="0"/>
      <w:marTop w:val="0"/>
      <w:marBottom w:val="0"/>
      <w:divBdr>
        <w:top w:val="none" w:sz="0" w:space="0" w:color="auto"/>
        <w:left w:val="none" w:sz="0" w:space="0" w:color="auto"/>
        <w:bottom w:val="none" w:sz="0" w:space="0" w:color="auto"/>
        <w:right w:val="none" w:sz="0" w:space="0" w:color="auto"/>
      </w:divBdr>
    </w:div>
    <w:div w:id="1292437274">
      <w:bodyDiv w:val="1"/>
      <w:marLeft w:val="0"/>
      <w:marRight w:val="0"/>
      <w:marTop w:val="0"/>
      <w:marBottom w:val="0"/>
      <w:divBdr>
        <w:top w:val="none" w:sz="0" w:space="0" w:color="auto"/>
        <w:left w:val="none" w:sz="0" w:space="0" w:color="auto"/>
        <w:bottom w:val="none" w:sz="0" w:space="0" w:color="auto"/>
        <w:right w:val="none" w:sz="0" w:space="0" w:color="auto"/>
      </w:divBdr>
    </w:div>
    <w:div w:id="1366298021">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378360379">
      <w:bodyDiv w:val="1"/>
      <w:marLeft w:val="0"/>
      <w:marRight w:val="0"/>
      <w:marTop w:val="0"/>
      <w:marBottom w:val="0"/>
      <w:divBdr>
        <w:top w:val="none" w:sz="0" w:space="0" w:color="auto"/>
        <w:left w:val="none" w:sz="0" w:space="0" w:color="auto"/>
        <w:bottom w:val="none" w:sz="0" w:space="0" w:color="auto"/>
        <w:right w:val="none" w:sz="0" w:space="0" w:color="auto"/>
      </w:divBdr>
    </w:div>
    <w:div w:id="1489128124">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535843486">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04331152">
      <w:bodyDiv w:val="1"/>
      <w:marLeft w:val="0"/>
      <w:marRight w:val="0"/>
      <w:marTop w:val="0"/>
      <w:marBottom w:val="0"/>
      <w:divBdr>
        <w:top w:val="none" w:sz="0" w:space="0" w:color="auto"/>
        <w:left w:val="none" w:sz="0" w:space="0" w:color="auto"/>
        <w:bottom w:val="none" w:sz="0" w:space="0" w:color="auto"/>
        <w:right w:val="none" w:sz="0" w:space="0" w:color="auto"/>
      </w:divBdr>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765759220">
      <w:bodyDiv w:val="1"/>
      <w:marLeft w:val="0"/>
      <w:marRight w:val="0"/>
      <w:marTop w:val="0"/>
      <w:marBottom w:val="0"/>
      <w:divBdr>
        <w:top w:val="none" w:sz="0" w:space="0" w:color="auto"/>
        <w:left w:val="none" w:sz="0" w:space="0" w:color="auto"/>
        <w:bottom w:val="none" w:sz="0" w:space="0" w:color="auto"/>
        <w:right w:val="none" w:sz="0" w:space="0" w:color="auto"/>
      </w:divBdr>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878662397">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people" Target="people.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2886</Words>
  <Characters>17443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Jennifer Diaz</cp:lastModifiedBy>
  <cp:revision>16</cp:revision>
  <dcterms:created xsi:type="dcterms:W3CDTF">2023-06-06T13:02:00Z</dcterms:created>
  <dcterms:modified xsi:type="dcterms:W3CDTF">2024-01-16T15:26:00Z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